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560" w:rsidRDefault="00A62560">
      <w:pPr>
        <w:rPr>
          <w:ins w:id="0" w:author="Author"/>
          <w:rFonts w:ascii="Times New Roman" w:hAnsi="Times New Roman" w:cs="Times New Roman"/>
          <w:b/>
          <w:bCs/>
          <w:sz w:val="20"/>
          <w:szCs w:val="20"/>
        </w:rPr>
      </w:pPr>
      <w:bookmarkStart w:id="1" w:name="_GoBack"/>
      <w:bookmarkEnd w:id="1"/>
      <w:ins w:id="2" w:author="Author">
        <w:r>
          <w:rPr>
            <w:rFonts w:ascii="Times New Roman" w:hAnsi="Times New Roman" w:cs="Times New Roman"/>
            <w:b/>
            <w:bCs/>
            <w:sz w:val="20"/>
            <w:szCs w:val="20"/>
          </w:rPr>
          <w:t>Annex II</w:t>
        </w:r>
      </w:ins>
    </w:p>
    <w:p w:rsidR="00B00C66" w:rsidRPr="00DC6E53" w:rsidRDefault="00B00C66">
      <w:pPr>
        <w:rPr>
          <w:rFonts w:ascii="Times New Roman" w:hAnsi="Times New Roman" w:cs="Times New Roman"/>
          <w:sz w:val="20"/>
          <w:szCs w:val="20"/>
        </w:rPr>
      </w:pPr>
      <w:r w:rsidRPr="00DC6E53">
        <w:rPr>
          <w:rFonts w:ascii="Times New Roman" w:hAnsi="Times New Roman" w:cs="Times New Roman"/>
          <w:b/>
          <w:bCs/>
          <w:sz w:val="20"/>
          <w:szCs w:val="20"/>
        </w:rPr>
        <w:t>S.</w:t>
      </w:r>
      <w:r w:rsidR="00E01BCE" w:rsidRPr="00DC6E53">
        <w:rPr>
          <w:rFonts w:ascii="Times New Roman" w:hAnsi="Times New Roman" w:cs="Times New Roman"/>
          <w:b/>
          <w:bCs/>
          <w:sz w:val="20"/>
          <w:szCs w:val="20"/>
        </w:rPr>
        <w:t>21</w:t>
      </w:r>
      <w:r w:rsidRPr="00DC6E53">
        <w:rPr>
          <w:rFonts w:ascii="Times New Roman" w:hAnsi="Times New Roman" w:cs="Times New Roman"/>
          <w:b/>
          <w:bCs/>
          <w:sz w:val="20"/>
          <w:szCs w:val="20"/>
        </w:rPr>
        <w:t>.0</w:t>
      </w:r>
      <w:r w:rsidR="00E01BCE" w:rsidRPr="00DC6E53">
        <w:rPr>
          <w:rFonts w:ascii="Times New Roman" w:hAnsi="Times New Roman" w:cs="Times New Roman"/>
          <w:b/>
          <w:bCs/>
          <w:sz w:val="20"/>
          <w:szCs w:val="20"/>
        </w:rPr>
        <w:t>1</w:t>
      </w:r>
      <w:r w:rsidR="00DC6E53" w:rsidRPr="00DC6E53">
        <w:rPr>
          <w:rFonts w:ascii="Times New Roman" w:hAnsi="Times New Roman" w:cs="Times New Roman"/>
          <w:b/>
          <w:bCs/>
          <w:sz w:val="20"/>
          <w:szCs w:val="20"/>
        </w:rPr>
        <w:t>.</w:t>
      </w:r>
      <w:r w:rsidRPr="00DC6E53">
        <w:rPr>
          <w:rFonts w:ascii="Times New Roman" w:hAnsi="Times New Roman" w:cs="Times New Roman"/>
          <w:b/>
          <w:bCs/>
          <w:sz w:val="20"/>
          <w:szCs w:val="20"/>
        </w:rPr>
        <w:t xml:space="preserve"> – </w:t>
      </w:r>
      <w:r w:rsidR="00E01BCE" w:rsidRPr="00DC6E53">
        <w:rPr>
          <w:rFonts w:ascii="Times New Roman" w:hAnsi="Times New Roman" w:cs="Times New Roman"/>
          <w:b/>
          <w:bCs/>
          <w:sz w:val="20"/>
          <w:szCs w:val="20"/>
        </w:rPr>
        <w:t xml:space="preserve">Loss distribution </w:t>
      </w:r>
      <w:ins w:id="3" w:author="Author">
        <w:r w:rsidR="009B4D06">
          <w:rPr>
            <w:rFonts w:ascii="Times New Roman" w:hAnsi="Times New Roman" w:cs="Times New Roman"/>
            <w:b/>
            <w:bCs/>
            <w:sz w:val="20"/>
            <w:szCs w:val="20"/>
          </w:rPr>
          <w:t xml:space="preserve">risk </w:t>
        </w:r>
      </w:ins>
      <w:r w:rsidR="00E01BCE" w:rsidRPr="00DC6E53">
        <w:rPr>
          <w:rFonts w:ascii="Times New Roman" w:hAnsi="Times New Roman" w:cs="Times New Roman"/>
          <w:b/>
          <w:bCs/>
          <w:sz w:val="20"/>
          <w:szCs w:val="20"/>
        </w:rPr>
        <w:t xml:space="preserve">profile </w:t>
      </w:r>
      <w:del w:id="4" w:author="Author">
        <w:r w:rsidR="00880AD8" w:rsidRPr="00DC6E53" w:rsidDel="009B4D06">
          <w:rPr>
            <w:rFonts w:ascii="Times New Roman" w:hAnsi="Times New Roman" w:cs="Times New Roman"/>
            <w:b/>
            <w:bCs/>
            <w:sz w:val="20"/>
            <w:szCs w:val="20"/>
          </w:rPr>
          <w:delText xml:space="preserve">non-life </w:delText>
        </w:r>
      </w:del>
      <w:r w:rsidR="00880AD8" w:rsidRPr="00DC6E53">
        <w:rPr>
          <w:rFonts w:ascii="Times New Roman" w:hAnsi="Times New Roman" w:cs="Times New Roman"/>
          <w:b/>
          <w:bCs/>
          <w:sz w:val="20"/>
          <w:szCs w:val="20"/>
        </w:rPr>
        <w:t>(old TP-E</w:t>
      </w:r>
      <w:r w:rsidR="00E01BCE" w:rsidRPr="00DC6E53">
        <w:rPr>
          <w:rFonts w:ascii="Times New Roman" w:hAnsi="Times New Roman" w:cs="Times New Roman"/>
          <w:b/>
          <w:bCs/>
          <w:sz w:val="20"/>
          <w:szCs w:val="20"/>
        </w:rPr>
        <w:t>6</w:t>
      </w:r>
      <w:r w:rsidR="00880AD8" w:rsidRPr="00DC6E53">
        <w:rPr>
          <w:rFonts w:ascii="Times New Roman" w:hAnsi="Times New Roman" w:cs="Times New Roman"/>
          <w:b/>
          <w:bCs/>
          <w:sz w:val="20"/>
          <w:szCs w:val="20"/>
        </w:rPr>
        <w:t>)</w:t>
      </w:r>
    </w:p>
    <w:p w:rsidR="00B0534F" w:rsidRPr="00B257F8" w:rsidRDefault="00B0534F" w:rsidP="00FB70EB">
      <w:pPr>
        <w:jc w:val="both"/>
        <w:rPr>
          <w:rFonts w:ascii="Times New Roman" w:hAnsi="Times New Roman" w:cs="Times New Roman"/>
          <w:b/>
          <w:sz w:val="20"/>
          <w:szCs w:val="20"/>
        </w:rPr>
      </w:pPr>
      <w:r w:rsidRPr="00B257F8">
        <w:rPr>
          <w:rFonts w:ascii="Times New Roman" w:hAnsi="Times New Roman" w:cs="Times New Roman"/>
          <w:b/>
          <w:sz w:val="20"/>
          <w:szCs w:val="20"/>
        </w:rPr>
        <w:t>General comments:</w:t>
      </w:r>
    </w:p>
    <w:p w:rsidR="00FB70EB" w:rsidRPr="00DC6E53" w:rsidRDefault="00FB70EB" w:rsidP="00FB70EB">
      <w:pPr>
        <w:jc w:val="both"/>
        <w:rPr>
          <w:rFonts w:ascii="Times New Roman" w:hAnsi="Times New Roman" w:cs="Times New Roman"/>
          <w:sz w:val="20"/>
          <w:szCs w:val="20"/>
        </w:rPr>
      </w:pPr>
      <w:r w:rsidRPr="00DC6E53">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FB70EB" w:rsidRPr="00DC6E53" w:rsidRDefault="00FB70EB" w:rsidP="00FB70EB">
      <w:pPr>
        <w:jc w:val="both"/>
        <w:rPr>
          <w:rFonts w:ascii="Times New Roman" w:hAnsi="Times New Roman" w:cs="Times New Roman"/>
          <w:sz w:val="20"/>
          <w:szCs w:val="20"/>
        </w:rPr>
      </w:pPr>
      <w:r w:rsidRPr="00DC6E53">
        <w:rPr>
          <w:rFonts w:ascii="Times New Roman" w:hAnsi="Times New Roman" w:cs="Times New Roman"/>
          <w:sz w:val="20"/>
          <w:szCs w:val="20"/>
        </w:rPr>
        <w:t>This annex relates to annual submission of information for individual undertakings.</w:t>
      </w:r>
    </w:p>
    <w:p w:rsidR="00E01BCE" w:rsidRPr="00DC6E53" w:rsidRDefault="00FB70EB" w:rsidP="00B257F8">
      <w:pPr>
        <w:tabs>
          <w:tab w:val="left" w:pos="0"/>
        </w:tabs>
        <w:contextualSpacing/>
        <w:jc w:val="both"/>
        <w:rPr>
          <w:rFonts w:ascii="Times New Roman" w:hAnsi="Times New Roman" w:cs="Times New Roman"/>
          <w:sz w:val="20"/>
          <w:szCs w:val="20"/>
        </w:rPr>
      </w:pPr>
      <w:r w:rsidRPr="009B4D06">
        <w:rPr>
          <w:rFonts w:ascii="Times New Roman" w:hAnsi="Times New Roman" w:cs="Times New Roman"/>
          <w:sz w:val="20"/>
          <w:szCs w:val="20"/>
        </w:rPr>
        <w:t>The information</w:t>
      </w:r>
      <w:r w:rsidR="00E01BCE" w:rsidRPr="009B4D06">
        <w:rPr>
          <w:rFonts w:ascii="Times New Roman" w:hAnsi="Times New Roman" w:cs="Times New Roman"/>
          <w:sz w:val="20"/>
          <w:szCs w:val="20"/>
        </w:rPr>
        <w:t xml:space="preserve"> </w:t>
      </w:r>
      <w:del w:id="5" w:author="Author">
        <w:r w:rsidR="00E01BCE" w:rsidRPr="009B4D06" w:rsidDel="0067190B">
          <w:rPr>
            <w:rFonts w:ascii="Times New Roman" w:hAnsi="Times New Roman" w:cs="Times New Roman"/>
            <w:sz w:val="20"/>
            <w:szCs w:val="20"/>
          </w:rPr>
          <w:delText xml:space="preserve">is retrospective and </w:delText>
        </w:r>
      </w:del>
      <w:r w:rsidR="00D91B91" w:rsidRPr="009B4D06">
        <w:rPr>
          <w:rFonts w:ascii="Times New Roman" w:hAnsi="Times New Roman" w:cs="Times New Roman"/>
          <w:sz w:val="20"/>
          <w:szCs w:val="20"/>
        </w:rPr>
        <w:t>shall</w:t>
      </w:r>
      <w:r w:rsidR="00E01BCE" w:rsidRPr="009B4D06">
        <w:rPr>
          <w:rFonts w:ascii="Times New Roman" w:hAnsi="Times New Roman" w:cs="Times New Roman"/>
          <w:sz w:val="20"/>
          <w:szCs w:val="20"/>
        </w:rPr>
        <w:t xml:space="preserve"> be filled </w:t>
      </w:r>
      <w:del w:id="6" w:author="Author">
        <w:r w:rsidR="00E01BCE" w:rsidRPr="009B4D06" w:rsidDel="009B4D06">
          <w:rPr>
            <w:rFonts w:ascii="Times New Roman" w:hAnsi="Times New Roman" w:cs="Times New Roman"/>
            <w:sz w:val="20"/>
            <w:szCs w:val="20"/>
          </w:rPr>
          <w:delText>by every</w:delText>
        </w:r>
      </w:del>
      <w:ins w:id="7" w:author="Author">
        <w:r w:rsidR="009B4D06" w:rsidRPr="009B4D06">
          <w:rPr>
            <w:rFonts w:ascii="Times New Roman" w:hAnsi="Times New Roman" w:cs="Times New Roman"/>
            <w:sz w:val="20"/>
            <w:szCs w:val="20"/>
          </w:rPr>
          <w:t>in relation to</w:t>
        </w:r>
      </w:ins>
      <w:r w:rsidR="00E01BCE" w:rsidRPr="009B4D06">
        <w:rPr>
          <w:rFonts w:ascii="Times New Roman" w:hAnsi="Times New Roman" w:cs="Times New Roman"/>
          <w:sz w:val="20"/>
          <w:szCs w:val="20"/>
        </w:rPr>
        <w:t xml:space="preserve"> non-life </w:t>
      </w:r>
      <w:del w:id="8" w:author="Author">
        <w:r w:rsidR="00E01BCE" w:rsidRPr="009B4D06" w:rsidDel="009B4D06">
          <w:rPr>
            <w:rFonts w:ascii="Times New Roman" w:hAnsi="Times New Roman" w:cs="Times New Roman"/>
            <w:sz w:val="20"/>
            <w:szCs w:val="20"/>
          </w:rPr>
          <w:delText>insurer</w:delText>
        </w:r>
      </w:del>
      <w:ins w:id="9" w:author="Author">
        <w:r w:rsidR="009B4D06" w:rsidRPr="009B4D06">
          <w:rPr>
            <w:rFonts w:ascii="Times New Roman" w:hAnsi="Times New Roman" w:cs="Times New Roman"/>
            <w:sz w:val="20"/>
            <w:szCs w:val="20"/>
          </w:rPr>
          <w:t>business</w:t>
        </w:r>
      </w:ins>
      <w:r w:rsidR="00E01BCE" w:rsidRPr="009B4D06">
        <w:rPr>
          <w:rFonts w:ascii="Times New Roman" w:hAnsi="Times New Roman" w:cs="Times New Roman"/>
          <w:sz w:val="20"/>
          <w:szCs w:val="20"/>
        </w:rPr>
        <w:t xml:space="preserve"> (including Non-SLT Health)</w:t>
      </w:r>
      <w:r w:rsidR="00D91B91" w:rsidRPr="009B4D06">
        <w:rPr>
          <w:rFonts w:ascii="Times New Roman" w:hAnsi="Times New Roman" w:cs="Times New Roman"/>
          <w:sz w:val="20"/>
          <w:szCs w:val="20"/>
        </w:rPr>
        <w:t xml:space="preserve"> </w:t>
      </w:r>
      <w:r w:rsidR="00E01BCE" w:rsidRPr="009B4D06">
        <w:rPr>
          <w:rFonts w:ascii="Times New Roman" w:hAnsi="Times New Roman" w:cs="Times New Roman"/>
          <w:sz w:val="20"/>
          <w:szCs w:val="20"/>
        </w:rPr>
        <w:t>only for the direct</w:t>
      </w:r>
      <w:r w:rsidR="00E01BCE" w:rsidRPr="00DC6E53">
        <w:rPr>
          <w:rFonts w:ascii="Times New Roman" w:hAnsi="Times New Roman" w:cs="Times New Roman"/>
          <w:sz w:val="20"/>
          <w:szCs w:val="20"/>
        </w:rPr>
        <w:t xml:space="preserve"> business. There </w:t>
      </w:r>
      <w:r w:rsidR="00D91B91" w:rsidRPr="00DC6E53">
        <w:rPr>
          <w:rFonts w:ascii="Times New Roman" w:hAnsi="Times New Roman" w:cs="Times New Roman"/>
          <w:sz w:val="20"/>
          <w:szCs w:val="20"/>
        </w:rPr>
        <w:t>shall</w:t>
      </w:r>
      <w:r w:rsidR="00E01BCE" w:rsidRPr="00DC6E53">
        <w:rPr>
          <w:rFonts w:ascii="Times New Roman" w:hAnsi="Times New Roman" w:cs="Times New Roman"/>
          <w:sz w:val="20"/>
          <w:szCs w:val="20"/>
        </w:rPr>
        <w:t xml:space="preserve"> be a separate template for each line of business (LOB).</w:t>
      </w:r>
    </w:p>
    <w:p w:rsidR="00E01BCE" w:rsidRPr="00DC6E53" w:rsidRDefault="00E01BCE" w:rsidP="00B257F8">
      <w:pPr>
        <w:tabs>
          <w:tab w:val="left" w:pos="0"/>
        </w:tabs>
        <w:contextualSpacing/>
        <w:jc w:val="both"/>
        <w:rPr>
          <w:rFonts w:ascii="Times New Roman" w:hAnsi="Times New Roman" w:cs="Times New Roman"/>
          <w:sz w:val="20"/>
          <w:szCs w:val="20"/>
        </w:rPr>
      </w:pPr>
    </w:p>
    <w:p w:rsidR="00E01BCE" w:rsidRPr="00DC6E53" w:rsidRDefault="00E01BCE" w:rsidP="00B257F8">
      <w:pPr>
        <w:tabs>
          <w:tab w:val="left" w:pos="0"/>
        </w:tabs>
        <w:contextualSpacing/>
        <w:jc w:val="both"/>
        <w:rPr>
          <w:rFonts w:ascii="Times New Roman" w:hAnsi="Times New Roman" w:cs="Times New Roman"/>
          <w:sz w:val="20"/>
          <w:szCs w:val="20"/>
        </w:rPr>
      </w:pPr>
      <w:r w:rsidRPr="00A62560">
        <w:rPr>
          <w:rFonts w:ascii="Times New Roman" w:hAnsi="Times New Roman" w:cs="Times New Roman"/>
          <w:sz w:val="20"/>
          <w:szCs w:val="20"/>
        </w:rPr>
        <w:t xml:space="preserve">The loss distribution profile non-life shows the distribution, in (predefined) brackets, of the claims incurred </w:t>
      </w:r>
      <w:del w:id="10" w:author="Author">
        <w:r w:rsidRPr="00A62560" w:rsidDel="00937064">
          <w:rPr>
            <w:rFonts w:ascii="Times New Roman" w:hAnsi="Times New Roman" w:cs="Times New Roman"/>
            <w:sz w:val="20"/>
            <w:szCs w:val="20"/>
          </w:rPr>
          <w:delText>at the end of</w:delText>
        </w:r>
      </w:del>
      <w:ins w:id="11" w:author="Author">
        <w:r w:rsidR="00937064" w:rsidRPr="00A62560">
          <w:rPr>
            <w:rFonts w:ascii="Times New Roman" w:hAnsi="Times New Roman" w:cs="Times New Roman"/>
            <w:sz w:val="20"/>
            <w:szCs w:val="20"/>
          </w:rPr>
          <w:t>during</w:t>
        </w:r>
      </w:ins>
      <w:r w:rsidRPr="00A62560">
        <w:rPr>
          <w:rFonts w:ascii="Times New Roman" w:hAnsi="Times New Roman" w:cs="Times New Roman"/>
          <w:sz w:val="20"/>
          <w:szCs w:val="20"/>
        </w:rPr>
        <w:t xml:space="preserve"> the </w:t>
      </w:r>
      <w:del w:id="12" w:author="Author">
        <w:r w:rsidRPr="00A62560" w:rsidDel="00937064">
          <w:rPr>
            <w:rFonts w:ascii="Times New Roman" w:hAnsi="Times New Roman" w:cs="Times New Roman"/>
            <w:sz w:val="20"/>
            <w:szCs w:val="20"/>
          </w:rPr>
          <w:delText>financial</w:delText>
        </w:r>
      </w:del>
      <w:ins w:id="13" w:author="Author">
        <w:r w:rsidR="00937064" w:rsidRPr="00A62560">
          <w:rPr>
            <w:rFonts w:ascii="Times New Roman" w:hAnsi="Times New Roman" w:cs="Times New Roman"/>
            <w:sz w:val="20"/>
            <w:szCs w:val="20"/>
          </w:rPr>
          <w:t>reporting</w:t>
        </w:r>
      </w:ins>
      <w:r w:rsidRPr="00A62560">
        <w:rPr>
          <w:rFonts w:ascii="Times New Roman" w:hAnsi="Times New Roman" w:cs="Times New Roman"/>
          <w:sz w:val="20"/>
          <w:szCs w:val="20"/>
        </w:rPr>
        <w:t xml:space="preserve"> year.</w:t>
      </w:r>
    </w:p>
    <w:p w:rsidR="00E01BCE" w:rsidRPr="00DC6E53" w:rsidRDefault="00E01BCE" w:rsidP="00B257F8">
      <w:pPr>
        <w:tabs>
          <w:tab w:val="left" w:pos="567"/>
        </w:tabs>
        <w:ind w:left="567" w:hanging="567"/>
        <w:contextualSpacing/>
        <w:jc w:val="both"/>
        <w:rPr>
          <w:rFonts w:ascii="Times New Roman" w:hAnsi="Times New Roman" w:cs="Times New Roman"/>
          <w:sz w:val="20"/>
          <w:szCs w:val="20"/>
        </w:rPr>
      </w:pPr>
    </w:p>
    <w:p w:rsidR="0073230E" w:rsidRDefault="00E01BCE" w:rsidP="0073230E">
      <w:pPr>
        <w:rPr>
          <w:ins w:id="14" w:author="Author"/>
          <w:rFonts w:ascii="Times New Roman" w:hAnsi="Times New Roman" w:cs="Times New Roman"/>
          <w:sz w:val="20"/>
          <w:szCs w:val="20"/>
        </w:rPr>
      </w:pPr>
      <w:r w:rsidRPr="00DC6E53">
        <w:rPr>
          <w:rFonts w:ascii="Times New Roman" w:hAnsi="Times New Roman" w:cs="Times New Roman"/>
          <w:sz w:val="20"/>
          <w:szCs w:val="20"/>
        </w:rPr>
        <w:t xml:space="preserve">Claims incurred means the sum of gross claims paid and gross </w:t>
      </w:r>
      <w:r w:rsidR="00F43188" w:rsidRPr="00DC6E53">
        <w:rPr>
          <w:rFonts w:ascii="Times New Roman" w:hAnsi="Times New Roman" w:cs="Times New Roman"/>
          <w:sz w:val="20"/>
          <w:szCs w:val="20"/>
        </w:rPr>
        <w:t xml:space="preserve">reported but not settled claims (RBNS) </w:t>
      </w:r>
      <w:r w:rsidRPr="00DC6E53">
        <w:rPr>
          <w:rFonts w:ascii="Times New Roman" w:hAnsi="Times New Roman" w:cs="Times New Roman"/>
          <w:sz w:val="20"/>
          <w:szCs w:val="20"/>
        </w:rPr>
        <w:t xml:space="preserve">on a case by case basis for each </w:t>
      </w:r>
      <w:r w:rsidR="00AE52E1" w:rsidRPr="00DC6E53">
        <w:rPr>
          <w:rFonts w:ascii="Times New Roman" w:hAnsi="Times New Roman" w:cs="Times New Roman"/>
          <w:sz w:val="20"/>
          <w:szCs w:val="20"/>
        </w:rPr>
        <w:t xml:space="preserve">and every </w:t>
      </w:r>
      <w:r w:rsidR="00D91B91" w:rsidRPr="00DC6E53">
        <w:rPr>
          <w:rFonts w:ascii="Times New Roman" w:hAnsi="Times New Roman" w:cs="Times New Roman"/>
          <w:sz w:val="20"/>
          <w:szCs w:val="20"/>
        </w:rPr>
        <w:t xml:space="preserve">single </w:t>
      </w:r>
      <w:r w:rsidRPr="00DC6E53">
        <w:rPr>
          <w:rFonts w:ascii="Times New Roman" w:hAnsi="Times New Roman" w:cs="Times New Roman"/>
          <w:sz w:val="20"/>
          <w:szCs w:val="20"/>
        </w:rPr>
        <w:t xml:space="preserve">claim, open </w:t>
      </w:r>
      <w:del w:id="15" w:author="Author">
        <w:r w:rsidRPr="00DC6E53" w:rsidDel="00502F78">
          <w:rPr>
            <w:rFonts w:ascii="Times New Roman" w:hAnsi="Times New Roman" w:cs="Times New Roman"/>
            <w:sz w:val="20"/>
            <w:szCs w:val="20"/>
          </w:rPr>
          <w:delText xml:space="preserve">and </w:delText>
        </w:r>
      </w:del>
      <w:ins w:id="16" w:author="Author">
        <w:r w:rsidR="00502F78">
          <w:rPr>
            <w:rFonts w:ascii="Times New Roman" w:hAnsi="Times New Roman" w:cs="Times New Roman"/>
            <w:sz w:val="20"/>
            <w:szCs w:val="20"/>
          </w:rPr>
          <w:t>or</w:t>
        </w:r>
        <w:r w:rsidR="00502F78" w:rsidRPr="00DC6E53">
          <w:rPr>
            <w:rFonts w:ascii="Times New Roman" w:hAnsi="Times New Roman" w:cs="Times New Roman"/>
            <w:sz w:val="20"/>
            <w:szCs w:val="20"/>
          </w:rPr>
          <w:t xml:space="preserve"> </w:t>
        </w:r>
      </w:ins>
      <w:r w:rsidRPr="00DC6E53">
        <w:rPr>
          <w:rFonts w:ascii="Times New Roman" w:hAnsi="Times New Roman" w:cs="Times New Roman"/>
          <w:sz w:val="20"/>
          <w:szCs w:val="20"/>
        </w:rPr>
        <w:t xml:space="preserve">closed, which belongs to a specific accident year/underwriting year (AY/UWY). </w:t>
      </w:r>
      <w:ins w:id="17" w:author="Author">
        <w:del w:id="18" w:author="Author">
          <w:r w:rsidR="00502F78" w:rsidDel="009B4D06">
            <w:rPr>
              <w:rFonts w:ascii="Times New Roman" w:hAnsi="Times New Roman" w:cs="Times New Roman"/>
              <w:sz w:val="20"/>
              <w:szCs w:val="20"/>
            </w:rPr>
            <w:delText>C</w:delText>
          </w:r>
          <w:r w:rsidR="00502F78" w:rsidDel="00D25614">
            <w:rPr>
              <w:rFonts w:ascii="Times New Roman" w:hAnsi="Times New Roman" w:cs="Times New Roman"/>
              <w:sz w:val="20"/>
              <w:szCs w:val="20"/>
            </w:rPr>
            <w:delText xml:space="preserve">laims allocated to AY/UWY 2016 (N) in reporting year 2016 </w:delText>
          </w:r>
          <w:r w:rsidR="00502F78" w:rsidDel="009B4D06">
            <w:rPr>
              <w:rFonts w:ascii="Times New Roman" w:hAnsi="Times New Roman" w:cs="Times New Roman"/>
              <w:sz w:val="20"/>
              <w:szCs w:val="20"/>
            </w:rPr>
            <w:delText>must</w:delText>
          </w:r>
          <w:r w:rsidR="00502F78" w:rsidDel="00D25614">
            <w:rPr>
              <w:rFonts w:ascii="Times New Roman" w:hAnsi="Times New Roman" w:cs="Times New Roman"/>
              <w:sz w:val="20"/>
              <w:szCs w:val="20"/>
            </w:rPr>
            <w:delText xml:space="preserve"> be allocated to AY/UWY N-1 in reporting year 2017. Claims that are reopened </w:delText>
          </w:r>
          <w:r w:rsidR="00502F78" w:rsidDel="009B4D06">
            <w:rPr>
              <w:rFonts w:ascii="Times New Roman" w:hAnsi="Times New Roman" w:cs="Times New Roman"/>
              <w:sz w:val="20"/>
              <w:szCs w:val="20"/>
            </w:rPr>
            <w:delText>must</w:delText>
          </w:r>
          <w:r w:rsidR="00502F78" w:rsidDel="00D25614">
            <w:rPr>
              <w:rFonts w:ascii="Times New Roman" w:hAnsi="Times New Roman" w:cs="Times New Roman"/>
              <w:sz w:val="20"/>
              <w:szCs w:val="20"/>
            </w:rPr>
            <w:delText xml:space="preserve"> be allocated to the original AY/UWY.</w:delText>
          </w:r>
          <w:r w:rsidR="002739E4" w:rsidRPr="002739E4" w:rsidDel="00D25614">
            <w:rPr>
              <w:rFonts w:ascii="Times New Roman" w:hAnsi="Times New Roman" w:cs="Times New Roman"/>
              <w:sz w:val="20"/>
              <w:szCs w:val="20"/>
            </w:rPr>
            <w:delText xml:space="preserve"> </w:delText>
          </w:r>
        </w:del>
        <w:r w:rsidR="002739E4" w:rsidRPr="002739E4">
          <w:rPr>
            <w:rFonts w:ascii="Times New Roman" w:hAnsi="Times New Roman" w:cs="Times New Roman"/>
            <w:sz w:val="20"/>
            <w:szCs w:val="20"/>
          </w:rPr>
          <w:t xml:space="preserve">Claims incurred amounts include all the elements that compose the claim itself but excludes any </w:t>
        </w:r>
        <w:r w:rsidR="002739E4" w:rsidRPr="00D25614">
          <w:rPr>
            <w:rFonts w:ascii="Times New Roman" w:hAnsi="Times New Roman" w:cs="Times New Roman"/>
            <w:sz w:val="20"/>
            <w:szCs w:val="20"/>
          </w:rPr>
          <w:t>expenses</w:t>
        </w:r>
        <w:r w:rsidR="0073230E" w:rsidRPr="00CC1481">
          <w:rPr>
            <w:rFonts w:ascii="Times New Roman" w:hAnsi="Times New Roman" w:cs="Times New Roman"/>
            <w:sz w:val="20"/>
            <w:szCs w:val="20"/>
            <w:rPrChange w:id="19" w:author="Author">
              <w:rPr>
                <w:rFonts w:ascii="Times New Roman" w:hAnsi="Times New Roman" w:cs="Times New Roman"/>
                <w:sz w:val="20"/>
                <w:szCs w:val="20"/>
                <w:highlight w:val="yellow"/>
              </w:rPr>
            </w:rPrChange>
          </w:rPr>
          <w:t xml:space="preserve"> except those attributable to specific claims.</w:t>
        </w:r>
        <w:r w:rsidR="00EF6EB7" w:rsidRPr="00D25614">
          <w:rPr>
            <w:rFonts w:ascii="Times New Roman" w:hAnsi="Times New Roman" w:cs="Times New Roman"/>
            <w:sz w:val="20"/>
            <w:szCs w:val="20"/>
          </w:rPr>
          <w:t xml:space="preserve"> Data regarding claims shall be reported net of salvage and subrogation.</w:t>
        </w:r>
      </w:ins>
    </w:p>
    <w:p w:rsidR="00096560" w:rsidDel="00425838" w:rsidRDefault="002739E4" w:rsidP="00D01C06">
      <w:pPr>
        <w:tabs>
          <w:tab w:val="left" w:pos="0"/>
        </w:tabs>
        <w:contextualSpacing/>
        <w:jc w:val="both"/>
        <w:rPr>
          <w:del w:id="20" w:author="Author"/>
          <w:rFonts w:ascii="Times New Roman" w:hAnsi="Times New Roman" w:cs="Times New Roman"/>
          <w:sz w:val="20"/>
          <w:szCs w:val="20"/>
        </w:rPr>
      </w:pPr>
      <w:ins w:id="21" w:author="Author">
        <w:del w:id="22" w:author="Author">
          <w:r w:rsidRPr="002739E4" w:rsidDel="0073230E">
            <w:rPr>
              <w:rFonts w:ascii="Times New Roman" w:hAnsi="Times New Roman" w:cs="Times New Roman"/>
              <w:sz w:val="20"/>
              <w:szCs w:val="20"/>
            </w:rPr>
            <w:delText>.</w:delText>
          </w:r>
        </w:del>
      </w:ins>
    </w:p>
    <w:p w:rsidR="00E4144F" w:rsidRPr="00B21800" w:rsidRDefault="00E4144F" w:rsidP="00E4144F">
      <w:pPr>
        <w:jc w:val="both"/>
        <w:rPr>
          <w:ins w:id="23" w:author="Author"/>
          <w:rFonts w:ascii="Times New Roman" w:hAnsi="Times New Roman" w:cs="Times New Roman"/>
          <w:sz w:val="20"/>
          <w:szCs w:val="20"/>
        </w:rPr>
      </w:pPr>
      <w:ins w:id="24" w:author="Author">
        <w:r w:rsidRPr="00CC1481">
          <w:rPr>
            <w:rFonts w:ascii="Times New Roman" w:hAnsi="Times New Roman" w:cs="Times New Roman"/>
            <w:sz w:val="20"/>
            <w:szCs w:val="20"/>
            <w:rPrChange w:id="25" w:author="Author">
              <w:rPr>
                <w:rFonts w:ascii="Times New Roman" w:hAnsi="Times New Roman" w:cs="Times New Roman"/>
                <w:sz w:val="20"/>
                <w:szCs w:val="20"/>
                <w:highlight w:val="yellow"/>
              </w:rPr>
            </w:rPrChange>
          </w:rPr>
          <w:t>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w:t>
        </w:r>
        <w:r w:rsidRPr="00B21800">
          <w:rPr>
            <w:rFonts w:ascii="Times New Roman" w:hAnsi="Times New Roman" w:cs="Times New Roman"/>
            <w:sz w:val="20"/>
            <w:szCs w:val="20"/>
          </w:rPr>
          <w:t xml:space="preserve"> </w:t>
        </w:r>
      </w:ins>
    </w:p>
    <w:p w:rsidR="00425838" w:rsidRPr="00CC1481" w:rsidRDefault="00425838" w:rsidP="00CC1481">
      <w:pPr>
        <w:tabs>
          <w:tab w:val="left" w:pos="0"/>
        </w:tabs>
        <w:contextualSpacing/>
        <w:jc w:val="both"/>
        <w:rPr>
          <w:ins w:id="26" w:author="Author"/>
          <w:rFonts w:ascii="Times New Roman" w:hAnsi="Times New Roman" w:cs="Times New Roman"/>
          <w:sz w:val="20"/>
          <w:szCs w:val="20"/>
          <w:rPrChange w:id="27" w:author="Author">
            <w:rPr>
              <w:ins w:id="28" w:author="Author"/>
              <w:lang w:val="en-US"/>
            </w:rPr>
          </w:rPrChange>
        </w:rPr>
        <w:pPrChange w:id="29" w:author="Author">
          <w:pPr>
            <w:numPr>
              <w:ilvl w:val="2"/>
              <w:numId w:val="4"/>
            </w:numPr>
            <w:spacing w:before="240" w:after="240" w:line="240" w:lineRule="auto"/>
            <w:ind w:left="2160" w:hanging="180"/>
            <w:jc w:val="both"/>
          </w:pPr>
        </w:pPrChange>
      </w:pPr>
      <w:ins w:id="30" w:author="Author">
        <w:r w:rsidRPr="00CC1481">
          <w:rPr>
            <w:rFonts w:ascii="Times New Roman" w:hAnsi="Times New Roman" w:cs="Times New Roman"/>
            <w:sz w:val="20"/>
            <w:szCs w:val="20"/>
            <w:rPrChange w:id="31" w:author="Author">
              <w:rPr/>
            </w:rPrChange>
          </w:rPr>
          <w:t>The default brackets to be used are defined in euros. For different reporting currencies each relevant supervisory authority shall define the equivalent options for the amounts to be used in the 20 brackets</w:t>
        </w:r>
        <w:r w:rsidR="0073230E">
          <w:rPr>
            <w:rFonts w:ascii="Times New Roman" w:hAnsi="Times New Roman" w:cs="Times New Roman"/>
            <w:sz w:val="20"/>
            <w:szCs w:val="20"/>
          </w:rPr>
          <w:t xml:space="preserve">. </w:t>
        </w:r>
      </w:ins>
    </w:p>
    <w:p w:rsidR="0073230E" w:rsidRDefault="0073230E" w:rsidP="00425838">
      <w:pPr>
        <w:tabs>
          <w:tab w:val="left" w:pos="0"/>
        </w:tabs>
        <w:contextualSpacing/>
        <w:jc w:val="both"/>
        <w:rPr>
          <w:ins w:id="32" w:author="Author"/>
          <w:rFonts w:ascii="Times New Roman" w:hAnsi="Times New Roman" w:cs="Times New Roman"/>
          <w:sz w:val="20"/>
          <w:szCs w:val="20"/>
        </w:rPr>
      </w:pPr>
    </w:p>
    <w:p w:rsidR="00425838" w:rsidRPr="00DC6E53" w:rsidRDefault="00425838" w:rsidP="00425838">
      <w:pPr>
        <w:tabs>
          <w:tab w:val="left" w:pos="0"/>
        </w:tabs>
        <w:contextualSpacing/>
        <w:jc w:val="both"/>
        <w:rPr>
          <w:ins w:id="33" w:author="Author"/>
          <w:rFonts w:ascii="Times New Roman" w:hAnsi="Times New Roman" w:cs="Times New Roman"/>
          <w:sz w:val="20"/>
          <w:szCs w:val="20"/>
        </w:rPr>
      </w:pPr>
      <w:ins w:id="34" w:author="Author">
        <w:r w:rsidRPr="00CC1481">
          <w:rPr>
            <w:rFonts w:ascii="Times New Roman" w:hAnsi="Times New Roman" w:cs="Times New Roman"/>
            <w:sz w:val="20"/>
            <w:szCs w:val="20"/>
            <w:rPrChange w:id="35" w:author="Author">
              <w:rPr/>
            </w:rPrChange>
          </w:rPr>
          <w:t>An undertaking may use undertaking specific brackets, in particular when incurred losses are lower than EUR 100 000. The brackets chosen shall be used consistently over the reporting periods, unless the distribution of claims changes significantly. In this case the undertaking shall notify the supervisory authority in advance, unless already specified by the supervisory authority</w:t>
        </w:r>
        <w:r w:rsidR="0073230E">
          <w:rPr>
            <w:rFonts w:ascii="Times New Roman" w:hAnsi="Times New Roman" w:cs="Times New Roman"/>
            <w:sz w:val="20"/>
            <w:szCs w:val="20"/>
          </w:rPr>
          <w:t>.</w:t>
        </w:r>
      </w:ins>
    </w:p>
    <w:p w:rsidR="00D01C06" w:rsidRPr="00DC6E53" w:rsidRDefault="00D01C06" w:rsidP="00D01C06">
      <w:pPr>
        <w:tabs>
          <w:tab w:val="left" w:pos="0"/>
        </w:tabs>
        <w:contextualSpacing/>
        <w:jc w:val="both"/>
        <w:rPr>
          <w:rFonts w:ascii="Times New Roman" w:hAnsi="Times New Roman" w:cs="Times New Roman"/>
          <w:sz w:val="20"/>
          <w:szCs w:val="20"/>
        </w:rPr>
      </w:pPr>
    </w:p>
    <w:p w:rsidR="00DE3504" w:rsidDel="0067190B" w:rsidRDefault="00824B5B" w:rsidP="00D01C06">
      <w:pPr>
        <w:tabs>
          <w:tab w:val="left" w:pos="0"/>
        </w:tabs>
        <w:contextualSpacing/>
        <w:jc w:val="both"/>
        <w:rPr>
          <w:del w:id="36" w:author="Author"/>
          <w:rFonts w:ascii="Times New Roman" w:hAnsi="Times New Roman" w:cs="Times New Roman"/>
          <w:sz w:val="20"/>
          <w:szCs w:val="20"/>
          <w:lang w:val="en-US"/>
        </w:rPr>
      </w:pPr>
      <w:del w:id="37" w:author="Author">
        <w:r w:rsidRPr="00CF0B32" w:rsidDel="0067190B">
          <w:rPr>
            <w:rFonts w:ascii="Times New Roman" w:hAnsi="Times New Roman" w:cs="Times New Roman"/>
            <w:sz w:val="20"/>
            <w:szCs w:val="20"/>
          </w:rPr>
          <w:delText xml:space="preserve">Information on </w:delText>
        </w:r>
        <w:r w:rsidRPr="0027042A" w:rsidDel="0067190B">
          <w:rPr>
            <w:rFonts w:ascii="Times New Roman" w:hAnsi="Times New Roman" w:cs="Times New Roman"/>
            <w:sz w:val="20"/>
            <w:szCs w:val="20"/>
          </w:rPr>
          <w:delText xml:space="preserve">historical data </w:delText>
        </w:r>
      </w:del>
      <w:ins w:id="38" w:author="Author">
        <w:del w:id="39" w:author="Author">
          <w:r w:rsidR="0055405C" w:rsidRPr="00CC1481" w:rsidDel="0067190B">
            <w:rPr>
              <w:rFonts w:ascii="Times New Roman" w:hAnsi="Times New Roman" w:cs="Times New Roman"/>
              <w:sz w:val="20"/>
              <w:szCs w:val="20"/>
              <w:rPrChange w:id="40" w:author="Author">
                <w:rPr>
                  <w:rFonts w:ascii="Times New Roman" w:hAnsi="Times New Roman" w:cs="Times New Roman"/>
                  <w:sz w:val="20"/>
                  <w:szCs w:val="20"/>
                  <w:highlight w:val="yellow"/>
                </w:rPr>
              </w:rPrChange>
            </w:rPr>
            <w:delText xml:space="preserve">starting from the first time of application of Directive 2009/139/EC </w:delText>
          </w:r>
        </w:del>
      </w:ins>
      <w:del w:id="41" w:author="Author">
        <w:r w:rsidRPr="00CF0B32" w:rsidDel="0067190B">
          <w:rPr>
            <w:rFonts w:ascii="Times New Roman" w:hAnsi="Times New Roman" w:cs="Times New Roman"/>
            <w:sz w:val="20"/>
            <w:szCs w:val="20"/>
          </w:rPr>
          <w:delText>is not required but may</w:delText>
        </w:r>
        <w:r w:rsidRPr="00DC6E53" w:rsidDel="0067190B">
          <w:rPr>
            <w:rFonts w:ascii="Times New Roman" w:hAnsi="Times New Roman" w:cs="Times New Roman"/>
            <w:sz w:val="20"/>
            <w:szCs w:val="20"/>
          </w:rPr>
          <w:delText xml:space="preserve"> be filled in a best effort basis.</w:delText>
        </w:r>
        <w:r w:rsidRPr="00DC6E53" w:rsidDel="0067190B">
          <w:rPr>
            <w:rFonts w:ascii="Times New Roman" w:hAnsi="Times New Roman" w:cs="Times New Roman"/>
            <w:sz w:val="20"/>
            <w:szCs w:val="20"/>
            <w:lang w:val="en-US"/>
          </w:rPr>
          <w:delText xml:space="preserve"> For the first reporting year only first year need to be reported. In the following years, for each year, information on one additional year shall be submitted up to the limit of 15 years</w:delText>
        </w:r>
        <w:r w:rsidR="00806A98" w:rsidDel="0067190B">
          <w:rPr>
            <w:rFonts w:ascii="Times New Roman" w:hAnsi="Times New Roman" w:cs="Times New Roman"/>
            <w:sz w:val="20"/>
            <w:szCs w:val="20"/>
            <w:lang w:val="en-US"/>
          </w:rPr>
          <w:delText>.</w:delText>
        </w:r>
      </w:del>
    </w:p>
    <w:p w:rsidR="00B257F8" w:rsidRPr="00DC6E53" w:rsidRDefault="00B257F8" w:rsidP="00D01C06">
      <w:pPr>
        <w:tabs>
          <w:tab w:val="left" w:pos="0"/>
        </w:tabs>
        <w:contextualSpacing/>
        <w:jc w:val="both"/>
        <w:rPr>
          <w:rFonts w:ascii="Times New Roman" w:hAnsi="Times New Roman" w:cs="Times New Roman"/>
          <w:sz w:val="20"/>
          <w:szCs w:val="20"/>
        </w:rPr>
      </w:pPr>
    </w:p>
    <w:tbl>
      <w:tblPr>
        <w:tblStyle w:val="TableGrid"/>
        <w:tblW w:w="0" w:type="auto"/>
        <w:tblLayout w:type="fixed"/>
        <w:tblLook w:val="04A0" w:firstRow="1" w:lastRow="0" w:firstColumn="1" w:lastColumn="0" w:noHBand="0" w:noVBand="1"/>
      </w:tblPr>
      <w:tblGrid>
        <w:gridCol w:w="2235"/>
        <w:gridCol w:w="1417"/>
        <w:gridCol w:w="5590"/>
      </w:tblGrid>
      <w:tr w:rsidR="000E7942" w:rsidRPr="00B0534F" w:rsidTr="00B257F8">
        <w:trPr>
          <w:trHeight w:val="315"/>
        </w:trPr>
        <w:tc>
          <w:tcPr>
            <w:tcW w:w="2235" w:type="dxa"/>
          </w:tcPr>
          <w:p w:rsidR="000E7942" w:rsidRPr="00B257F8" w:rsidRDefault="00D02E8C" w:rsidP="00B257F8">
            <w:pPr>
              <w:jc w:val="center"/>
              <w:rPr>
                <w:rFonts w:ascii="Times New Roman" w:hAnsi="Times New Roman" w:cs="Times New Roman"/>
                <w:b/>
                <w:bCs/>
                <w:sz w:val="20"/>
                <w:szCs w:val="20"/>
              </w:rPr>
            </w:pPr>
            <w:r w:rsidRPr="00DC6E53">
              <w:rPr>
                <w:rFonts w:ascii="Times New Roman" w:hAnsi="Times New Roman" w:cs="Times New Roman"/>
                <w:sz w:val="20"/>
                <w:szCs w:val="20"/>
              </w:rPr>
              <w:t xml:space="preserve"> </w:t>
            </w:r>
          </w:p>
        </w:tc>
        <w:tc>
          <w:tcPr>
            <w:tcW w:w="1417" w:type="dxa"/>
          </w:tcPr>
          <w:p w:rsidR="000E7942" w:rsidRPr="00B257F8" w:rsidRDefault="000E7942" w:rsidP="00B257F8">
            <w:pPr>
              <w:jc w:val="center"/>
              <w:rPr>
                <w:rFonts w:ascii="Times New Roman" w:hAnsi="Times New Roman" w:cs="Times New Roman"/>
                <w:b/>
                <w:bCs/>
                <w:sz w:val="20"/>
                <w:szCs w:val="20"/>
              </w:rPr>
            </w:pPr>
            <w:r w:rsidRPr="00B257F8">
              <w:rPr>
                <w:rFonts w:ascii="Times New Roman" w:hAnsi="Times New Roman" w:cs="Times New Roman"/>
                <w:b/>
                <w:bCs/>
                <w:sz w:val="20"/>
                <w:szCs w:val="20"/>
              </w:rPr>
              <w:t>I</w:t>
            </w:r>
            <w:r w:rsidR="00B0534F" w:rsidRPr="00B257F8">
              <w:rPr>
                <w:rFonts w:ascii="Times New Roman" w:hAnsi="Times New Roman" w:cs="Times New Roman"/>
                <w:b/>
                <w:bCs/>
                <w:sz w:val="20"/>
                <w:szCs w:val="20"/>
              </w:rPr>
              <w:t>TEM</w:t>
            </w:r>
          </w:p>
        </w:tc>
        <w:tc>
          <w:tcPr>
            <w:tcW w:w="5590" w:type="dxa"/>
          </w:tcPr>
          <w:p w:rsidR="000E7942" w:rsidRPr="00B257F8" w:rsidRDefault="00B0534F" w:rsidP="00B257F8">
            <w:pPr>
              <w:jc w:val="center"/>
              <w:rPr>
                <w:rFonts w:ascii="Times New Roman" w:hAnsi="Times New Roman" w:cs="Times New Roman"/>
                <w:b/>
                <w:bCs/>
                <w:sz w:val="20"/>
                <w:szCs w:val="20"/>
              </w:rPr>
            </w:pPr>
            <w:r w:rsidRPr="00B257F8">
              <w:rPr>
                <w:rFonts w:ascii="Times New Roman" w:hAnsi="Times New Roman" w:cs="Times New Roman"/>
                <w:b/>
                <w:bCs/>
                <w:sz w:val="20"/>
                <w:szCs w:val="20"/>
              </w:rPr>
              <w:t>INSTRUCTONS</w:t>
            </w:r>
          </w:p>
        </w:tc>
      </w:tr>
      <w:tr w:rsidR="00E01BCE" w:rsidRPr="00DC6E53" w:rsidTr="00B257F8">
        <w:trPr>
          <w:trHeight w:val="3395"/>
        </w:trPr>
        <w:tc>
          <w:tcPr>
            <w:tcW w:w="2235" w:type="dxa"/>
          </w:tcPr>
          <w:p w:rsidR="00011617" w:rsidRDefault="00D1652D" w:rsidP="00D91B91">
            <w:pPr>
              <w:rPr>
                <w:rFonts w:ascii="Times New Roman" w:hAnsi="Times New Roman" w:cs="Times New Roman"/>
                <w:sz w:val="20"/>
                <w:szCs w:val="20"/>
              </w:rPr>
            </w:pPr>
            <w:r w:rsidRPr="00DC6E53">
              <w:rPr>
                <w:rFonts w:ascii="Times New Roman" w:hAnsi="Times New Roman" w:cs="Times New Roman"/>
                <w:sz w:val="20"/>
                <w:szCs w:val="20"/>
              </w:rPr>
              <w:lastRenderedPageBreak/>
              <w:t>Z</w:t>
            </w:r>
            <w:r w:rsidR="00D91B91" w:rsidRPr="00DC6E53">
              <w:rPr>
                <w:rFonts w:ascii="Times New Roman" w:hAnsi="Times New Roman" w:cs="Times New Roman"/>
                <w:sz w:val="20"/>
                <w:szCs w:val="20"/>
              </w:rPr>
              <w:t>0010</w:t>
            </w:r>
          </w:p>
          <w:p w:rsidR="00E01BCE" w:rsidRPr="00DC6E53" w:rsidRDefault="00011617" w:rsidP="00D91B91">
            <w:pPr>
              <w:rPr>
                <w:rFonts w:ascii="Times New Roman" w:hAnsi="Times New Roman" w:cs="Times New Roman"/>
                <w:sz w:val="20"/>
                <w:szCs w:val="20"/>
              </w:rPr>
            </w:pPr>
            <w:r>
              <w:rPr>
                <w:rFonts w:ascii="Times New Roman" w:hAnsi="Times New Roman" w:cs="Times New Roman"/>
                <w:sz w:val="20"/>
                <w:szCs w:val="20"/>
              </w:rPr>
              <w:t>(A00)</w:t>
            </w:r>
          </w:p>
        </w:tc>
        <w:tc>
          <w:tcPr>
            <w:tcW w:w="1417" w:type="dxa"/>
          </w:tcPr>
          <w:p w:rsidR="00E01BCE" w:rsidRPr="00DC6E53" w:rsidRDefault="00E01BCE" w:rsidP="00901496">
            <w:pPr>
              <w:rPr>
                <w:rFonts w:ascii="Times New Roman" w:hAnsi="Times New Roman" w:cs="Times New Roman"/>
                <w:sz w:val="20"/>
                <w:szCs w:val="20"/>
              </w:rPr>
            </w:pPr>
            <w:r w:rsidRPr="00DC6E53">
              <w:rPr>
                <w:rFonts w:ascii="Times New Roman" w:hAnsi="Times New Roman" w:cs="Times New Roman"/>
                <w:sz w:val="20"/>
                <w:szCs w:val="20"/>
              </w:rPr>
              <w:t>Line of business</w:t>
            </w:r>
          </w:p>
        </w:tc>
        <w:tc>
          <w:tcPr>
            <w:tcW w:w="5590" w:type="dxa"/>
          </w:tcPr>
          <w:p w:rsidR="00521088" w:rsidRPr="00DC6E53" w:rsidRDefault="00E01BCE" w:rsidP="00521088">
            <w:pPr>
              <w:rPr>
                <w:rFonts w:ascii="Times New Roman" w:hAnsi="Times New Roman" w:cs="Times New Roman"/>
                <w:sz w:val="20"/>
                <w:szCs w:val="20"/>
              </w:rPr>
            </w:pPr>
            <w:r w:rsidRPr="00DC6E53">
              <w:rPr>
                <w:rFonts w:ascii="Times New Roman" w:hAnsi="Times New Roman" w:cs="Times New Roman"/>
                <w:sz w:val="20"/>
                <w:szCs w:val="20"/>
              </w:rPr>
              <w:t>Identification of the line of business reported</w:t>
            </w:r>
            <w:r w:rsidR="00521088" w:rsidRPr="00DC6E53">
              <w:rPr>
                <w:rFonts w:ascii="Times New Roman" w:hAnsi="Times New Roman" w:cs="Times New Roman"/>
                <w:sz w:val="20"/>
                <w:szCs w:val="20"/>
              </w:rPr>
              <w:t>. The following closed list shall be used:</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1 - Medical expense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2 - Income protection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3 - Workers' compensation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4 - Motor vehicle liability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5 - Other motor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6 - Marine, aviation and transport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7 - Fire and other damage to property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8 - General liability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 xml:space="preserve">9 - Credit and </w:t>
            </w:r>
            <w:proofErr w:type="spellStart"/>
            <w:r w:rsidRPr="00DC6E53">
              <w:rPr>
                <w:rFonts w:ascii="Times New Roman" w:hAnsi="Times New Roman" w:cs="Times New Roman"/>
                <w:sz w:val="20"/>
                <w:szCs w:val="20"/>
              </w:rPr>
              <w:t>suretyship</w:t>
            </w:r>
            <w:proofErr w:type="spellEnd"/>
            <w:r w:rsidRPr="00DC6E53">
              <w:rPr>
                <w:rFonts w:ascii="Times New Roman" w:hAnsi="Times New Roman" w:cs="Times New Roman"/>
                <w:sz w:val="20"/>
                <w:szCs w:val="20"/>
              </w:rPr>
              <w:t xml:space="preserve">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10 - Legal expenses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11 - Assistance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12 - Miscellaneous financial loss</w:t>
            </w:r>
          </w:p>
          <w:p w:rsidR="00E01BCE" w:rsidRPr="00DC6E53" w:rsidRDefault="00E01BCE" w:rsidP="00901496">
            <w:pPr>
              <w:rPr>
                <w:rFonts w:ascii="Times New Roman" w:hAnsi="Times New Roman" w:cs="Times New Roman"/>
                <w:sz w:val="20"/>
                <w:szCs w:val="20"/>
              </w:rPr>
            </w:pPr>
          </w:p>
        </w:tc>
      </w:tr>
      <w:tr w:rsidR="00E01BCE" w:rsidRPr="00DC6E53" w:rsidTr="00B257F8">
        <w:trPr>
          <w:trHeight w:val="630"/>
        </w:trPr>
        <w:tc>
          <w:tcPr>
            <w:tcW w:w="2235" w:type="dxa"/>
          </w:tcPr>
          <w:p w:rsidR="00011617" w:rsidRDefault="00806A98" w:rsidP="00D91B91">
            <w:pPr>
              <w:rPr>
                <w:rFonts w:ascii="Times New Roman" w:hAnsi="Times New Roman" w:cs="Times New Roman"/>
                <w:sz w:val="20"/>
                <w:szCs w:val="20"/>
              </w:rPr>
            </w:pPr>
            <w:r>
              <w:rPr>
                <w:rFonts w:ascii="Times New Roman" w:hAnsi="Times New Roman" w:cs="Times New Roman"/>
                <w:sz w:val="20"/>
                <w:szCs w:val="20"/>
              </w:rPr>
              <w:t>Z</w:t>
            </w:r>
            <w:r w:rsidR="00D91B91" w:rsidRPr="00DC6E53">
              <w:rPr>
                <w:rFonts w:ascii="Times New Roman" w:hAnsi="Times New Roman" w:cs="Times New Roman"/>
                <w:sz w:val="20"/>
                <w:szCs w:val="20"/>
              </w:rPr>
              <w:t>0020</w:t>
            </w:r>
          </w:p>
          <w:p w:rsidR="00E01BCE" w:rsidRPr="00DC6E53" w:rsidRDefault="00011617" w:rsidP="00D91B91">
            <w:pPr>
              <w:rPr>
                <w:rFonts w:ascii="Times New Roman" w:hAnsi="Times New Roman" w:cs="Times New Roman"/>
                <w:sz w:val="20"/>
                <w:szCs w:val="20"/>
              </w:rPr>
            </w:pPr>
            <w:r>
              <w:rPr>
                <w:rFonts w:ascii="Times New Roman" w:hAnsi="Times New Roman" w:cs="Times New Roman"/>
                <w:sz w:val="20"/>
                <w:szCs w:val="20"/>
              </w:rPr>
              <w:t>(A03)</w:t>
            </w:r>
          </w:p>
        </w:tc>
        <w:tc>
          <w:tcPr>
            <w:tcW w:w="1417" w:type="dxa"/>
          </w:tcPr>
          <w:p w:rsidR="00E01BCE" w:rsidRPr="00DC6E53" w:rsidRDefault="00E01BCE" w:rsidP="0073347B">
            <w:pPr>
              <w:rPr>
                <w:rFonts w:ascii="Times New Roman" w:hAnsi="Times New Roman" w:cs="Times New Roman"/>
                <w:sz w:val="20"/>
                <w:szCs w:val="20"/>
              </w:rPr>
            </w:pPr>
            <w:r w:rsidRPr="00DC6E53">
              <w:rPr>
                <w:rFonts w:ascii="Times New Roman" w:hAnsi="Times New Roman" w:cs="Times New Roman"/>
                <w:sz w:val="20"/>
                <w:szCs w:val="20"/>
              </w:rPr>
              <w:t xml:space="preserve">Accident year </w:t>
            </w:r>
            <w:r w:rsidR="0073347B" w:rsidRPr="00DC6E53">
              <w:rPr>
                <w:rFonts w:ascii="Times New Roman" w:hAnsi="Times New Roman" w:cs="Times New Roman"/>
                <w:sz w:val="20"/>
                <w:szCs w:val="20"/>
              </w:rPr>
              <w:t>/ u</w:t>
            </w:r>
            <w:r w:rsidRPr="00DC6E53">
              <w:rPr>
                <w:rFonts w:ascii="Times New Roman" w:hAnsi="Times New Roman" w:cs="Times New Roman"/>
                <w:sz w:val="20"/>
                <w:szCs w:val="20"/>
              </w:rPr>
              <w:t>nderwriting year</w:t>
            </w:r>
          </w:p>
        </w:tc>
        <w:tc>
          <w:tcPr>
            <w:tcW w:w="5590" w:type="dxa"/>
          </w:tcPr>
          <w:p w:rsidR="00D02E8C" w:rsidRPr="00DC6E53" w:rsidRDefault="00E01BCE" w:rsidP="001663C3">
            <w:pPr>
              <w:rPr>
                <w:rFonts w:ascii="Times New Roman" w:hAnsi="Times New Roman" w:cs="Times New Roman"/>
                <w:sz w:val="20"/>
                <w:szCs w:val="20"/>
              </w:rPr>
            </w:pPr>
            <w:r w:rsidRPr="00DC6E53">
              <w:rPr>
                <w:rFonts w:ascii="Times New Roman" w:hAnsi="Times New Roman" w:cs="Times New Roman"/>
                <w:sz w:val="20"/>
                <w:szCs w:val="20"/>
              </w:rPr>
              <w:t xml:space="preserve">Report the standard used by the undertakings for reporting of </w:t>
            </w:r>
            <w:r w:rsidR="00FF5817" w:rsidRPr="00DC6E53">
              <w:rPr>
                <w:rFonts w:ascii="Times New Roman" w:hAnsi="Times New Roman" w:cs="Times New Roman"/>
                <w:sz w:val="20"/>
                <w:szCs w:val="20"/>
              </w:rPr>
              <w:t>template</w:t>
            </w:r>
            <w:del w:id="42" w:author="Author">
              <w:r w:rsidR="00FF5817" w:rsidRPr="00DC6E53" w:rsidDel="00367604">
                <w:rPr>
                  <w:rFonts w:ascii="Times New Roman" w:hAnsi="Times New Roman" w:cs="Times New Roman"/>
                  <w:sz w:val="20"/>
                  <w:szCs w:val="20"/>
                </w:rPr>
                <w:delText>s</w:delText>
              </w:r>
            </w:del>
            <w:r w:rsidR="00FF5817" w:rsidRPr="00DC6E53">
              <w:rPr>
                <w:rFonts w:ascii="Times New Roman" w:hAnsi="Times New Roman" w:cs="Times New Roman"/>
                <w:sz w:val="20"/>
                <w:szCs w:val="20"/>
              </w:rPr>
              <w:t xml:space="preserve"> S.19.01</w:t>
            </w:r>
            <w:r w:rsidR="00D02E8C" w:rsidRPr="00DC6E53">
              <w:rPr>
                <w:rFonts w:ascii="Times New Roman" w:hAnsi="Times New Roman" w:cs="Times New Roman"/>
                <w:sz w:val="20"/>
                <w:szCs w:val="20"/>
              </w:rPr>
              <w:t>. The following close</w:t>
            </w:r>
            <w:r w:rsidR="0073347B" w:rsidRPr="00DC6E53">
              <w:rPr>
                <w:rFonts w:ascii="Times New Roman" w:hAnsi="Times New Roman" w:cs="Times New Roman"/>
                <w:sz w:val="20"/>
                <w:szCs w:val="20"/>
              </w:rPr>
              <w:t>d</w:t>
            </w:r>
            <w:r w:rsidR="00D02E8C" w:rsidRPr="00DC6E53">
              <w:rPr>
                <w:rFonts w:ascii="Times New Roman" w:hAnsi="Times New Roman" w:cs="Times New Roman"/>
                <w:sz w:val="20"/>
                <w:szCs w:val="20"/>
              </w:rPr>
              <w:t xml:space="preserve"> list shall be used:</w:t>
            </w:r>
          </w:p>
          <w:p w:rsidR="00D02E8C" w:rsidRPr="00DC6E53" w:rsidRDefault="00D02E8C">
            <w:pPr>
              <w:rPr>
                <w:rFonts w:ascii="Times New Roman" w:hAnsi="Times New Roman" w:cs="Times New Roman"/>
                <w:sz w:val="20"/>
                <w:szCs w:val="20"/>
              </w:rPr>
            </w:pPr>
            <w:r w:rsidRPr="00DC6E53">
              <w:rPr>
                <w:rFonts w:ascii="Times New Roman" w:hAnsi="Times New Roman" w:cs="Times New Roman"/>
                <w:sz w:val="20"/>
                <w:szCs w:val="20"/>
              </w:rPr>
              <w:t>1 - A</w:t>
            </w:r>
            <w:r w:rsidR="00E01BCE" w:rsidRPr="00DC6E53">
              <w:rPr>
                <w:rFonts w:ascii="Times New Roman" w:hAnsi="Times New Roman" w:cs="Times New Roman"/>
                <w:sz w:val="20"/>
                <w:szCs w:val="20"/>
              </w:rPr>
              <w:t>ccident year</w:t>
            </w:r>
          </w:p>
          <w:p w:rsidR="008B0148" w:rsidRDefault="00D02E8C">
            <w:pPr>
              <w:rPr>
                <w:rFonts w:ascii="Times New Roman" w:hAnsi="Times New Roman" w:cs="Times New Roman"/>
                <w:sz w:val="20"/>
                <w:szCs w:val="20"/>
              </w:rPr>
            </w:pPr>
            <w:r w:rsidRPr="00DC6E53">
              <w:rPr>
                <w:rFonts w:ascii="Times New Roman" w:hAnsi="Times New Roman" w:cs="Times New Roman"/>
                <w:sz w:val="20"/>
                <w:szCs w:val="20"/>
              </w:rPr>
              <w:t>2 - U</w:t>
            </w:r>
            <w:r w:rsidR="00E01BCE" w:rsidRPr="00DC6E53">
              <w:rPr>
                <w:rFonts w:ascii="Times New Roman" w:hAnsi="Times New Roman" w:cs="Times New Roman"/>
                <w:sz w:val="20"/>
                <w:szCs w:val="20"/>
              </w:rPr>
              <w:t>nderwriting year</w:t>
            </w:r>
          </w:p>
          <w:p w:rsidR="00E01BCE" w:rsidRPr="00DC6E53" w:rsidRDefault="00E01BCE">
            <w:pPr>
              <w:rPr>
                <w:rFonts w:ascii="Times New Roman" w:hAnsi="Times New Roman" w:cs="Times New Roman"/>
                <w:sz w:val="20"/>
                <w:szCs w:val="20"/>
              </w:rPr>
            </w:pPr>
          </w:p>
        </w:tc>
      </w:tr>
      <w:tr w:rsidR="00E01BCE" w:rsidRPr="00DC6E53" w:rsidTr="00B257F8">
        <w:trPr>
          <w:trHeight w:val="691"/>
        </w:trPr>
        <w:tc>
          <w:tcPr>
            <w:tcW w:w="2235" w:type="dxa"/>
          </w:tcPr>
          <w:p w:rsidR="00B10F34" w:rsidRDefault="00D91B91" w:rsidP="00D91B91">
            <w:pPr>
              <w:rPr>
                <w:rFonts w:ascii="Times New Roman" w:hAnsi="Times New Roman" w:cs="Times New Roman"/>
                <w:sz w:val="20"/>
                <w:szCs w:val="20"/>
              </w:rPr>
            </w:pPr>
            <w:r w:rsidRPr="00DC6E53">
              <w:rPr>
                <w:rFonts w:ascii="Times New Roman" w:hAnsi="Times New Roman" w:cs="Times New Roman"/>
                <w:sz w:val="20"/>
                <w:szCs w:val="20"/>
              </w:rPr>
              <w:t>C0030</w:t>
            </w:r>
            <w:r w:rsidR="00B10F34" w:rsidRPr="00DC6E53">
              <w:rPr>
                <w:rFonts w:ascii="Times New Roman" w:hAnsi="Times New Roman" w:cs="Times New Roman"/>
                <w:sz w:val="20"/>
                <w:szCs w:val="20"/>
              </w:rPr>
              <w:t>/R</w:t>
            </w:r>
            <w:r w:rsidR="00DE3504" w:rsidRPr="00DC6E53">
              <w:rPr>
                <w:rFonts w:ascii="Times New Roman" w:hAnsi="Times New Roman" w:cs="Times New Roman"/>
                <w:sz w:val="20"/>
                <w:szCs w:val="20"/>
              </w:rPr>
              <w:t>0010 to R</w:t>
            </w:r>
            <w:r w:rsidR="00B10F34" w:rsidRPr="00DC6E53">
              <w:rPr>
                <w:rFonts w:ascii="Times New Roman" w:hAnsi="Times New Roman" w:cs="Times New Roman"/>
                <w:sz w:val="20"/>
                <w:szCs w:val="20"/>
              </w:rPr>
              <w:t>0210</w:t>
            </w:r>
          </w:p>
          <w:p w:rsidR="00011617" w:rsidRPr="00DC6E53" w:rsidRDefault="00011617" w:rsidP="00D91B91">
            <w:pPr>
              <w:rPr>
                <w:rFonts w:ascii="Times New Roman" w:hAnsi="Times New Roman" w:cs="Times New Roman"/>
                <w:sz w:val="20"/>
                <w:szCs w:val="20"/>
              </w:rPr>
            </w:pPr>
            <w:r>
              <w:rPr>
                <w:rFonts w:ascii="Times New Roman" w:hAnsi="Times New Roman" w:cs="Times New Roman"/>
                <w:sz w:val="20"/>
                <w:szCs w:val="20"/>
              </w:rPr>
              <w:t>(A1-A21)</w:t>
            </w:r>
          </w:p>
          <w:p w:rsidR="00E01BCE" w:rsidRPr="00DC6E53" w:rsidRDefault="00E01BCE" w:rsidP="00D91B91">
            <w:pPr>
              <w:rPr>
                <w:rFonts w:ascii="Times New Roman" w:hAnsi="Times New Roman" w:cs="Times New Roman"/>
                <w:sz w:val="20"/>
                <w:szCs w:val="20"/>
              </w:rPr>
            </w:pPr>
          </w:p>
        </w:tc>
        <w:tc>
          <w:tcPr>
            <w:tcW w:w="1417" w:type="dxa"/>
          </w:tcPr>
          <w:p w:rsidR="00E01BCE" w:rsidRPr="00DC6E53" w:rsidRDefault="00E01BCE" w:rsidP="003A095E">
            <w:pPr>
              <w:rPr>
                <w:rFonts w:ascii="Times New Roman" w:hAnsi="Times New Roman" w:cs="Times New Roman"/>
                <w:sz w:val="20"/>
                <w:szCs w:val="20"/>
              </w:rPr>
            </w:pPr>
            <w:r w:rsidRPr="00DC6E53">
              <w:rPr>
                <w:rFonts w:ascii="Times New Roman" w:hAnsi="Times New Roman" w:cs="Times New Roman"/>
                <w:sz w:val="20"/>
                <w:szCs w:val="20"/>
              </w:rPr>
              <w:t>Start claims incurred</w:t>
            </w:r>
          </w:p>
        </w:tc>
        <w:tc>
          <w:tcPr>
            <w:tcW w:w="5590" w:type="dxa"/>
          </w:tcPr>
          <w:p w:rsidR="00E01BCE" w:rsidRPr="00DC6E53" w:rsidRDefault="00E01BCE" w:rsidP="003A095E">
            <w:pPr>
              <w:rPr>
                <w:rFonts w:ascii="Times New Roman" w:hAnsi="Times New Roman" w:cs="Times New Roman"/>
                <w:sz w:val="20"/>
                <w:szCs w:val="20"/>
              </w:rPr>
            </w:pPr>
            <w:r w:rsidRPr="00DC6E53">
              <w:rPr>
                <w:rFonts w:ascii="Times New Roman" w:hAnsi="Times New Roman" w:cs="Times New Roman"/>
                <w:sz w:val="20"/>
                <w:szCs w:val="20"/>
              </w:rPr>
              <w:t xml:space="preserve">Start amount of the interval </w:t>
            </w:r>
            <w:r w:rsidR="007614BE">
              <w:rPr>
                <w:rFonts w:ascii="Times New Roman" w:hAnsi="Times New Roman" w:cs="Times New Roman"/>
                <w:sz w:val="20"/>
                <w:szCs w:val="20"/>
              </w:rPr>
              <w:t>of the corresponding bracket</w:t>
            </w:r>
            <w:r w:rsidRPr="00DC6E53">
              <w:rPr>
                <w:rFonts w:ascii="Times New Roman" w:hAnsi="Times New Roman" w:cs="Times New Roman"/>
                <w:sz w:val="20"/>
                <w:szCs w:val="20"/>
              </w:rPr>
              <w:t>.</w:t>
            </w:r>
          </w:p>
          <w:p w:rsidR="00E01BCE" w:rsidRPr="00DC6E53" w:rsidRDefault="00E01BCE" w:rsidP="003A095E">
            <w:pPr>
              <w:rPr>
                <w:rFonts w:ascii="Times New Roman" w:hAnsi="Times New Roman" w:cs="Times New Roman"/>
                <w:sz w:val="20"/>
                <w:szCs w:val="20"/>
              </w:rPr>
            </w:pPr>
          </w:p>
          <w:p w:rsidR="00E01BCE" w:rsidRPr="00DC6E53" w:rsidRDefault="005B6ABC" w:rsidP="003A095E">
            <w:pPr>
              <w:rPr>
                <w:rFonts w:ascii="Times New Roman" w:hAnsi="Times New Roman" w:cs="Times New Roman"/>
                <w:sz w:val="20"/>
                <w:szCs w:val="20"/>
              </w:rPr>
            </w:pPr>
            <w:r w:rsidRPr="00DC6E53">
              <w:rPr>
                <w:rFonts w:ascii="Times New Roman" w:hAnsi="Times New Roman" w:cs="Times New Roman"/>
                <w:sz w:val="20"/>
                <w:szCs w:val="20"/>
              </w:rPr>
              <w:t>In case the reporting currency is in Euros, o</w:t>
            </w:r>
            <w:r w:rsidR="00D02E8C" w:rsidRPr="00DC6E53">
              <w:rPr>
                <w:rFonts w:ascii="Times New Roman" w:hAnsi="Times New Roman" w:cs="Times New Roman"/>
                <w:sz w:val="20"/>
                <w:szCs w:val="20"/>
              </w:rPr>
              <w:t xml:space="preserve">ne of the </w:t>
            </w:r>
            <w:r w:rsidR="00E01BCE" w:rsidRPr="00DC6E53">
              <w:rPr>
                <w:rFonts w:ascii="Times New Roman" w:hAnsi="Times New Roman" w:cs="Times New Roman"/>
                <w:sz w:val="20"/>
                <w:szCs w:val="20"/>
              </w:rPr>
              <w:t>following 5 base options based on the normal loss distribution can be used:</w:t>
            </w:r>
          </w:p>
          <w:p w:rsidR="00E01BCE" w:rsidRPr="00DC6E53" w:rsidRDefault="007906BD" w:rsidP="007906BD">
            <w:pPr>
              <w:rPr>
                <w:rFonts w:ascii="Times New Roman" w:hAnsi="Times New Roman" w:cs="Times New Roman"/>
                <w:sz w:val="20"/>
                <w:szCs w:val="20"/>
              </w:rPr>
            </w:pPr>
            <w:r w:rsidRPr="00DC6E53">
              <w:rPr>
                <w:rFonts w:ascii="Times New Roman" w:hAnsi="Times New Roman" w:cs="Times New Roman"/>
                <w:sz w:val="20"/>
                <w:szCs w:val="20"/>
              </w:rPr>
              <w:t xml:space="preserve">1 - </w:t>
            </w:r>
            <w:r w:rsidR="00E01BCE" w:rsidRPr="00DC6E53">
              <w:rPr>
                <w:rFonts w:ascii="Times New Roman" w:hAnsi="Times New Roman" w:cs="Times New Roman"/>
                <w:sz w:val="20"/>
                <w:szCs w:val="20"/>
              </w:rPr>
              <w:t xml:space="preserve">20 brackets of 5,000 plus 1 extra open bracket for incurred losses </w:t>
            </w:r>
            <w:r w:rsidR="00D02E8C" w:rsidRPr="00DC6E53">
              <w:rPr>
                <w:rFonts w:ascii="Times New Roman" w:hAnsi="Times New Roman" w:cs="Times New Roman"/>
                <w:sz w:val="20"/>
                <w:szCs w:val="20"/>
              </w:rPr>
              <w:t>=</w:t>
            </w:r>
            <w:r w:rsidR="00E01BCE" w:rsidRPr="00DC6E53">
              <w:rPr>
                <w:rFonts w:ascii="Times New Roman" w:hAnsi="Times New Roman" w:cs="Times New Roman"/>
                <w:sz w:val="20"/>
                <w:szCs w:val="20"/>
              </w:rPr>
              <w:t>&gt; 100,000.</w:t>
            </w:r>
          </w:p>
          <w:p w:rsidR="00E01BCE" w:rsidRPr="00DC6E53" w:rsidRDefault="007906BD" w:rsidP="007906BD">
            <w:pPr>
              <w:rPr>
                <w:rFonts w:ascii="Times New Roman" w:hAnsi="Times New Roman" w:cs="Times New Roman"/>
                <w:sz w:val="20"/>
                <w:szCs w:val="20"/>
              </w:rPr>
            </w:pPr>
            <w:r w:rsidRPr="00DC6E53">
              <w:rPr>
                <w:rFonts w:ascii="Times New Roman" w:hAnsi="Times New Roman" w:cs="Times New Roman"/>
                <w:sz w:val="20"/>
                <w:szCs w:val="20"/>
              </w:rPr>
              <w:t xml:space="preserve">2 - </w:t>
            </w:r>
            <w:r w:rsidR="00E01BCE" w:rsidRPr="00DC6E53">
              <w:rPr>
                <w:rFonts w:ascii="Times New Roman" w:hAnsi="Times New Roman" w:cs="Times New Roman"/>
                <w:sz w:val="20"/>
                <w:szCs w:val="20"/>
              </w:rPr>
              <w:t xml:space="preserve">20 brackets of 50,000 plus 1 extra open bracket for incurred losses </w:t>
            </w:r>
            <w:r w:rsidR="00D02E8C" w:rsidRPr="00DC6E53">
              <w:rPr>
                <w:rFonts w:ascii="Times New Roman" w:hAnsi="Times New Roman" w:cs="Times New Roman"/>
                <w:sz w:val="20"/>
                <w:szCs w:val="20"/>
              </w:rPr>
              <w:t>=</w:t>
            </w:r>
            <w:r w:rsidR="00E01BCE" w:rsidRPr="00DC6E53">
              <w:rPr>
                <w:rFonts w:ascii="Times New Roman" w:hAnsi="Times New Roman" w:cs="Times New Roman"/>
                <w:sz w:val="20"/>
                <w:szCs w:val="20"/>
              </w:rPr>
              <w:t>&gt; 1 m</w:t>
            </w:r>
            <w:r w:rsidR="00D01C06" w:rsidRPr="00DC6E53">
              <w:rPr>
                <w:rFonts w:ascii="Times New Roman" w:hAnsi="Times New Roman" w:cs="Times New Roman"/>
                <w:sz w:val="20"/>
                <w:szCs w:val="20"/>
              </w:rPr>
              <w:t>i</w:t>
            </w:r>
            <w:r w:rsidR="00E01BCE" w:rsidRPr="00DC6E53">
              <w:rPr>
                <w:rFonts w:ascii="Times New Roman" w:hAnsi="Times New Roman" w:cs="Times New Roman"/>
                <w:sz w:val="20"/>
                <w:szCs w:val="20"/>
              </w:rPr>
              <w:t>l</w:t>
            </w:r>
            <w:r w:rsidR="00D02E8C" w:rsidRPr="00DC6E53">
              <w:rPr>
                <w:rFonts w:ascii="Times New Roman" w:hAnsi="Times New Roman" w:cs="Times New Roman"/>
                <w:sz w:val="20"/>
                <w:szCs w:val="20"/>
              </w:rPr>
              <w:t>lion</w:t>
            </w:r>
            <w:r w:rsidR="00E01BCE" w:rsidRPr="00DC6E53">
              <w:rPr>
                <w:rFonts w:ascii="Times New Roman" w:hAnsi="Times New Roman" w:cs="Times New Roman"/>
                <w:sz w:val="20"/>
                <w:szCs w:val="20"/>
              </w:rPr>
              <w:t>.</w:t>
            </w:r>
          </w:p>
          <w:p w:rsidR="00E01BCE" w:rsidRPr="00DC6E53" w:rsidRDefault="007906BD" w:rsidP="007906BD">
            <w:pPr>
              <w:rPr>
                <w:rFonts w:ascii="Times New Roman" w:hAnsi="Times New Roman" w:cs="Times New Roman"/>
                <w:sz w:val="20"/>
                <w:szCs w:val="20"/>
              </w:rPr>
            </w:pPr>
            <w:r w:rsidRPr="00DC6E53">
              <w:rPr>
                <w:rFonts w:ascii="Times New Roman" w:hAnsi="Times New Roman" w:cs="Times New Roman"/>
                <w:sz w:val="20"/>
                <w:szCs w:val="20"/>
              </w:rPr>
              <w:t xml:space="preserve">3 - </w:t>
            </w:r>
            <w:r w:rsidR="00E01BCE" w:rsidRPr="00DC6E53">
              <w:rPr>
                <w:rFonts w:ascii="Times New Roman" w:hAnsi="Times New Roman" w:cs="Times New Roman"/>
                <w:sz w:val="20"/>
                <w:szCs w:val="20"/>
              </w:rPr>
              <w:t xml:space="preserve">20 brackets of 250,000 plus 1 extra open bracket for incurred losses </w:t>
            </w:r>
            <w:r w:rsidR="00D02E8C" w:rsidRPr="00DC6E53">
              <w:rPr>
                <w:rFonts w:ascii="Times New Roman" w:hAnsi="Times New Roman" w:cs="Times New Roman"/>
                <w:sz w:val="20"/>
                <w:szCs w:val="20"/>
              </w:rPr>
              <w:t>=</w:t>
            </w:r>
            <w:r w:rsidR="00E01BCE" w:rsidRPr="00DC6E53">
              <w:rPr>
                <w:rFonts w:ascii="Times New Roman" w:hAnsi="Times New Roman" w:cs="Times New Roman"/>
                <w:sz w:val="20"/>
                <w:szCs w:val="20"/>
              </w:rPr>
              <w:t>&gt; 5 m</w:t>
            </w:r>
            <w:r w:rsidR="00D01C06" w:rsidRPr="00DC6E53">
              <w:rPr>
                <w:rFonts w:ascii="Times New Roman" w:hAnsi="Times New Roman" w:cs="Times New Roman"/>
                <w:sz w:val="20"/>
                <w:szCs w:val="20"/>
              </w:rPr>
              <w:t>i</w:t>
            </w:r>
            <w:r w:rsidR="00E01BCE" w:rsidRPr="00DC6E53">
              <w:rPr>
                <w:rFonts w:ascii="Times New Roman" w:hAnsi="Times New Roman" w:cs="Times New Roman"/>
                <w:sz w:val="20"/>
                <w:szCs w:val="20"/>
              </w:rPr>
              <w:t>l</w:t>
            </w:r>
            <w:r w:rsidR="00D02E8C" w:rsidRPr="00DC6E53">
              <w:rPr>
                <w:rFonts w:ascii="Times New Roman" w:hAnsi="Times New Roman" w:cs="Times New Roman"/>
                <w:sz w:val="20"/>
                <w:szCs w:val="20"/>
              </w:rPr>
              <w:t>lion</w:t>
            </w:r>
            <w:r w:rsidR="00E01BCE" w:rsidRPr="00DC6E53">
              <w:rPr>
                <w:rFonts w:ascii="Times New Roman" w:hAnsi="Times New Roman" w:cs="Times New Roman"/>
                <w:sz w:val="20"/>
                <w:szCs w:val="20"/>
              </w:rPr>
              <w:t>.</w:t>
            </w:r>
          </w:p>
          <w:p w:rsidR="00E01BCE" w:rsidRPr="00DC6E53" w:rsidRDefault="007906BD" w:rsidP="007906BD">
            <w:pPr>
              <w:rPr>
                <w:rFonts w:ascii="Times New Roman" w:hAnsi="Times New Roman" w:cs="Times New Roman"/>
                <w:sz w:val="20"/>
                <w:szCs w:val="20"/>
              </w:rPr>
            </w:pPr>
            <w:r w:rsidRPr="00DC6E53">
              <w:rPr>
                <w:rFonts w:ascii="Times New Roman" w:hAnsi="Times New Roman" w:cs="Times New Roman"/>
                <w:sz w:val="20"/>
                <w:szCs w:val="20"/>
              </w:rPr>
              <w:t xml:space="preserve">4 - </w:t>
            </w:r>
            <w:r w:rsidR="00E01BCE" w:rsidRPr="00DC6E53">
              <w:rPr>
                <w:rFonts w:ascii="Times New Roman" w:hAnsi="Times New Roman" w:cs="Times New Roman"/>
                <w:sz w:val="20"/>
                <w:szCs w:val="20"/>
              </w:rPr>
              <w:t>20 brackets of 1 m</w:t>
            </w:r>
            <w:r w:rsidR="00D01C06" w:rsidRPr="00DC6E53">
              <w:rPr>
                <w:rFonts w:ascii="Times New Roman" w:hAnsi="Times New Roman" w:cs="Times New Roman"/>
                <w:sz w:val="20"/>
                <w:szCs w:val="20"/>
              </w:rPr>
              <w:t>il</w:t>
            </w:r>
            <w:r w:rsidR="00E01BCE" w:rsidRPr="00DC6E53">
              <w:rPr>
                <w:rFonts w:ascii="Times New Roman" w:hAnsi="Times New Roman" w:cs="Times New Roman"/>
                <w:sz w:val="20"/>
                <w:szCs w:val="20"/>
              </w:rPr>
              <w:t>l</w:t>
            </w:r>
            <w:r w:rsidR="00D01C06" w:rsidRPr="00DC6E53">
              <w:rPr>
                <w:rFonts w:ascii="Times New Roman" w:hAnsi="Times New Roman" w:cs="Times New Roman"/>
                <w:sz w:val="20"/>
                <w:szCs w:val="20"/>
              </w:rPr>
              <w:t>io</w:t>
            </w:r>
            <w:r w:rsidR="00E01BCE" w:rsidRPr="00DC6E53">
              <w:rPr>
                <w:rFonts w:ascii="Times New Roman" w:hAnsi="Times New Roman" w:cs="Times New Roman"/>
                <w:sz w:val="20"/>
                <w:szCs w:val="20"/>
              </w:rPr>
              <w:t>n plus 1 extra open bracket for incurred losses &gt; 20 m</w:t>
            </w:r>
            <w:r w:rsidR="00D01C06" w:rsidRPr="00DC6E53">
              <w:rPr>
                <w:rFonts w:ascii="Times New Roman" w:hAnsi="Times New Roman" w:cs="Times New Roman"/>
                <w:sz w:val="20"/>
                <w:szCs w:val="20"/>
              </w:rPr>
              <w:t>il</w:t>
            </w:r>
            <w:r w:rsidR="00E01BCE" w:rsidRPr="00DC6E53">
              <w:rPr>
                <w:rFonts w:ascii="Times New Roman" w:hAnsi="Times New Roman" w:cs="Times New Roman"/>
                <w:sz w:val="20"/>
                <w:szCs w:val="20"/>
              </w:rPr>
              <w:t>l</w:t>
            </w:r>
            <w:r w:rsidR="00D01C06" w:rsidRPr="00DC6E53">
              <w:rPr>
                <w:rFonts w:ascii="Times New Roman" w:hAnsi="Times New Roman" w:cs="Times New Roman"/>
                <w:sz w:val="20"/>
                <w:szCs w:val="20"/>
              </w:rPr>
              <w:t>io</w:t>
            </w:r>
            <w:r w:rsidR="00E01BCE" w:rsidRPr="00DC6E53">
              <w:rPr>
                <w:rFonts w:ascii="Times New Roman" w:hAnsi="Times New Roman" w:cs="Times New Roman"/>
                <w:sz w:val="20"/>
                <w:szCs w:val="20"/>
              </w:rPr>
              <w:t>n.</w:t>
            </w:r>
          </w:p>
          <w:p w:rsidR="00E01BCE" w:rsidRPr="00DC6E53" w:rsidRDefault="007906BD" w:rsidP="007906BD">
            <w:pPr>
              <w:rPr>
                <w:rFonts w:ascii="Times New Roman" w:hAnsi="Times New Roman" w:cs="Times New Roman"/>
                <w:sz w:val="20"/>
                <w:szCs w:val="20"/>
              </w:rPr>
            </w:pPr>
            <w:r w:rsidRPr="00DC6E53">
              <w:rPr>
                <w:rFonts w:ascii="Times New Roman" w:hAnsi="Times New Roman" w:cs="Times New Roman"/>
                <w:sz w:val="20"/>
                <w:szCs w:val="20"/>
              </w:rPr>
              <w:t xml:space="preserve">5 - </w:t>
            </w:r>
            <w:r w:rsidR="00E01BCE" w:rsidRPr="00DC6E53">
              <w:rPr>
                <w:rFonts w:ascii="Times New Roman" w:hAnsi="Times New Roman" w:cs="Times New Roman"/>
                <w:sz w:val="20"/>
                <w:szCs w:val="20"/>
              </w:rPr>
              <w:t>20 brackets of 5 m</w:t>
            </w:r>
            <w:r w:rsidR="00D01C06" w:rsidRPr="00DC6E53">
              <w:rPr>
                <w:rFonts w:ascii="Times New Roman" w:hAnsi="Times New Roman" w:cs="Times New Roman"/>
                <w:sz w:val="20"/>
                <w:szCs w:val="20"/>
              </w:rPr>
              <w:t>il</w:t>
            </w:r>
            <w:r w:rsidR="00E01BCE" w:rsidRPr="00DC6E53">
              <w:rPr>
                <w:rFonts w:ascii="Times New Roman" w:hAnsi="Times New Roman" w:cs="Times New Roman"/>
                <w:sz w:val="20"/>
                <w:szCs w:val="20"/>
              </w:rPr>
              <w:t>l</w:t>
            </w:r>
            <w:r w:rsidR="00D01C06" w:rsidRPr="00DC6E53">
              <w:rPr>
                <w:rFonts w:ascii="Times New Roman" w:hAnsi="Times New Roman" w:cs="Times New Roman"/>
                <w:sz w:val="20"/>
                <w:szCs w:val="20"/>
              </w:rPr>
              <w:t>io</w:t>
            </w:r>
            <w:r w:rsidR="00E01BCE" w:rsidRPr="00DC6E53">
              <w:rPr>
                <w:rFonts w:ascii="Times New Roman" w:hAnsi="Times New Roman" w:cs="Times New Roman"/>
                <w:sz w:val="20"/>
                <w:szCs w:val="20"/>
              </w:rPr>
              <w:t>n plus 1 extra open bracket for incurred losses &gt; 100 m</w:t>
            </w:r>
            <w:r w:rsidR="00D01C06" w:rsidRPr="00DC6E53">
              <w:rPr>
                <w:rFonts w:ascii="Times New Roman" w:hAnsi="Times New Roman" w:cs="Times New Roman"/>
                <w:sz w:val="20"/>
                <w:szCs w:val="20"/>
              </w:rPr>
              <w:t>il</w:t>
            </w:r>
            <w:r w:rsidR="00E01BCE" w:rsidRPr="00DC6E53">
              <w:rPr>
                <w:rFonts w:ascii="Times New Roman" w:hAnsi="Times New Roman" w:cs="Times New Roman"/>
                <w:sz w:val="20"/>
                <w:szCs w:val="20"/>
              </w:rPr>
              <w:t>l</w:t>
            </w:r>
            <w:r w:rsidR="00D01C06" w:rsidRPr="00DC6E53">
              <w:rPr>
                <w:rFonts w:ascii="Times New Roman" w:hAnsi="Times New Roman" w:cs="Times New Roman"/>
                <w:sz w:val="20"/>
                <w:szCs w:val="20"/>
              </w:rPr>
              <w:t>io</w:t>
            </w:r>
            <w:r w:rsidR="00E01BCE" w:rsidRPr="00DC6E53">
              <w:rPr>
                <w:rFonts w:ascii="Times New Roman" w:hAnsi="Times New Roman" w:cs="Times New Roman"/>
                <w:sz w:val="20"/>
                <w:szCs w:val="20"/>
              </w:rPr>
              <w:t>n.</w:t>
            </w:r>
          </w:p>
          <w:p w:rsidR="00E01BCE" w:rsidRPr="00DC6E53" w:rsidRDefault="00E01BCE" w:rsidP="00E01BCE">
            <w:pPr>
              <w:rPr>
                <w:rFonts w:ascii="Times New Roman" w:hAnsi="Times New Roman" w:cs="Times New Roman"/>
                <w:sz w:val="20"/>
                <w:szCs w:val="20"/>
              </w:rPr>
            </w:pPr>
          </w:p>
          <w:p w:rsidR="00E01BCE" w:rsidRPr="00DC6E53" w:rsidRDefault="00E01BCE" w:rsidP="00F65ADE">
            <w:pPr>
              <w:rPr>
                <w:rFonts w:ascii="Times New Roman" w:hAnsi="Times New Roman" w:cs="Times New Roman"/>
                <w:sz w:val="20"/>
                <w:szCs w:val="20"/>
              </w:rPr>
            </w:pPr>
            <w:r w:rsidRPr="00DC6E53">
              <w:rPr>
                <w:rFonts w:ascii="Times New Roman" w:hAnsi="Times New Roman" w:cs="Times New Roman"/>
                <w:sz w:val="20"/>
                <w:szCs w:val="20"/>
              </w:rPr>
              <w:t xml:space="preserve">However, an undertaking </w:t>
            </w:r>
            <w:r w:rsidR="00F55781">
              <w:rPr>
                <w:rFonts w:ascii="Times New Roman" w:hAnsi="Times New Roman" w:cs="Times New Roman"/>
                <w:sz w:val="20"/>
                <w:szCs w:val="20"/>
              </w:rPr>
              <w:t>shall</w:t>
            </w:r>
            <w:r w:rsidRPr="00DC6E53">
              <w:rPr>
                <w:rFonts w:ascii="Times New Roman" w:hAnsi="Times New Roman" w:cs="Times New Roman"/>
                <w:sz w:val="20"/>
                <w:szCs w:val="20"/>
              </w:rPr>
              <w:t xml:space="preserve"> use undertaking specific brackets</w:t>
            </w:r>
            <w:r w:rsidR="008712A3" w:rsidRPr="00DC6E53">
              <w:rPr>
                <w:rFonts w:ascii="Times New Roman" w:hAnsi="Times New Roman" w:cs="Times New Roman"/>
                <w:sz w:val="20"/>
                <w:szCs w:val="20"/>
              </w:rPr>
              <w:t xml:space="preserve">, in particular when incurred losses &lt; 100,000 </w:t>
            </w:r>
            <w:r w:rsidR="00F65ADE" w:rsidRPr="00DC6E53">
              <w:rPr>
                <w:rFonts w:ascii="Times New Roman" w:hAnsi="Times New Roman" w:cs="Times New Roman"/>
                <w:sz w:val="20"/>
                <w:szCs w:val="20"/>
              </w:rPr>
              <w:t>to guarantee that</w:t>
            </w:r>
            <w:r w:rsidR="00D02E8C" w:rsidRPr="00DC6E53">
              <w:rPr>
                <w:rFonts w:ascii="Times New Roman" w:hAnsi="Times New Roman" w:cs="Times New Roman"/>
                <w:sz w:val="20"/>
                <w:szCs w:val="20"/>
              </w:rPr>
              <w:t xml:space="preserve"> </w:t>
            </w:r>
            <w:r w:rsidRPr="00DC6E53">
              <w:rPr>
                <w:rFonts w:ascii="Times New Roman" w:hAnsi="Times New Roman" w:cs="Times New Roman"/>
                <w:sz w:val="20"/>
                <w:szCs w:val="20"/>
              </w:rPr>
              <w:t>the level of detail is sufficient to provide adequate insight in the distribution of the claims incurred</w:t>
            </w:r>
            <w:ins w:id="43" w:author="Author">
              <w:r w:rsidR="009B4D06">
                <w:rPr>
                  <w:rFonts w:ascii="Times New Roman" w:hAnsi="Times New Roman" w:cs="Times New Roman"/>
                  <w:sz w:val="20"/>
                  <w:szCs w:val="20"/>
                </w:rPr>
                <w:t xml:space="preserve">, unless </w:t>
              </w:r>
              <w:r w:rsidR="009B4D06" w:rsidRPr="00CC1481">
                <w:rPr>
                  <w:rFonts w:ascii="Times New Roman" w:hAnsi="Times New Roman" w:cs="Times New Roman"/>
                  <w:sz w:val="20"/>
                  <w:szCs w:val="20"/>
                  <w:rPrChange w:id="44" w:author="Author">
                    <w:rPr/>
                  </w:rPrChange>
                </w:rPr>
                <w:t>already specified by the supervisory authority</w:t>
              </w:r>
            </w:ins>
            <w:r w:rsidRPr="00DC6E53">
              <w:rPr>
                <w:rFonts w:ascii="Times New Roman" w:hAnsi="Times New Roman" w:cs="Times New Roman"/>
                <w:sz w:val="20"/>
                <w:szCs w:val="20"/>
              </w:rPr>
              <w:t>.</w:t>
            </w:r>
            <w:r w:rsidR="008712A3" w:rsidRPr="00DC6E53">
              <w:rPr>
                <w:rFonts w:ascii="Times New Roman" w:hAnsi="Times New Roman" w:cs="Times New Roman"/>
                <w:sz w:val="20"/>
                <w:szCs w:val="20"/>
              </w:rPr>
              <w:t xml:space="preserve"> </w:t>
            </w:r>
          </w:p>
          <w:p w:rsidR="005B6ABC" w:rsidRPr="00DC6E53" w:rsidRDefault="005B6ABC" w:rsidP="00F65ADE">
            <w:pPr>
              <w:rPr>
                <w:rFonts w:ascii="Times New Roman" w:hAnsi="Times New Roman" w:cs="Times New Roman"/>
                <w:sz w:val="20"/>
                <w:szCs w:val="20"/>
              </w:rPr>
            </w:pPr>
          </w:p>
          <w:p w:rsidR="005B6ABC" w:rsidRPr="00DC6E53" w:rsidRDefault="005B6ABC" w:rsidP="00F65ADE">
            <w:pPr>
              <w:rPr>
                <w:rFonts w:ascii="Times New Roman" w:hAnsi="Times New Roman" w:cs="Times New Roman"/>
                <w:sz w:val="20"/>
                <w:szCs w:val="20"/>
              </w:rPr>
            </w:pPr>
            <w:r w:rsidRPr="00DC6E53">
              <w:rPr>
                <w:rFonts w:ascii="Times New Roman" w:hAnsi="Times New Roman" w:cs="Times New Roman"/>
                <w:sz w:val="20"/>
                <w:szCs w:val="20"/>
              </w:rPr>
              <w:t xml:space="preserve">The option chosen needs to be used consistently over the reporting periods, unless the </w:t>
            </w:r>
            <w:r w:rsidR="00B0534F" w:rsidRPr="00DC6E53">
              <w:rPr>
                <w:rFonts w:ascii="Times New Roman" w:hAnsi="Times New Roman" w:cs="Times New Roman"/>
                <w:sz w:val="20"/>
                <w:szCs w:val="20"/>
              </w:rPr>
              <w:t>distribution of claims changes</w:t>
            </w:r>
            <w:r w:rsidRPr="00DC6E53">
              <w:rPr>
                <w:rFonts w:ascii="Times New Roman" w:hAnsi="Times New Roman" w:cs="Times New Roman"/>
                <w:sz w:val="20"/>
                <w:szCs w:val="20"/>
              </w:rPr>
              <w:t xml:space="preserve"> significantly. </w:t>
            </w:r>
          </w:p>
          <w:p w:rsidR="005B6ABC" w:rsidRPr="00DC6E53" w:rsidRDefault="005B6ABC" w:rsidP="00F65ADE">
            <w:pPr>
              <w:rPr>
                <w:rFonts w:ascii="Times New Roman" w:hAnsi="Times New Roman" w:cs="Times New Roman"/>
                <w:sz w:val="20"/>
                <w:szCs w:val="20"/>
              </w:rPr>
            </w:pPr>
          </w:p>
          <w:p w:rsidR="005B6ABC" w:rsidRPr="00DC6E53" w:rsidRDefault="005B6ABC" w:rsidP="005B6ABC">
            <w:pPr>
              <w:rPr>
                <w:rFonts w:ascii="Times New Roman" w:hAnsi="Times New Roman" w:cs="Times New Roman"/>
                <w:sz w:val="20"/>
                <w:szCs w:val="20"/>
              </w:rPr>
            </w:pPr>
            <w:r w:rsidRPr="00DC6E53">
              <w:rPr>
                <w:rFonts w:ascii="Times New Roman" w:hAnsi="Times New Roman" w:cs="Times New Roman"/>
                <w:sz w:val="20"/>
                <w:szCs w:val="20"/>
              </w:rPr>
              <w:t>For different reporting currencies National Supervisory Authorities need to define the equivalent options</w:t>
            </w:r>
            <w:r w:rsidR="008B4A8E" w:rsidRPr="00DC6E53">
              <w:rPr>
                <w:rFonts w:ascii="Times New Roman" w:hAnsi="Times New Roman" w:cs="Times New Roman"/>
                <w:sz w:val="20"/>
                <w:szCs w:val="20"/>
              </w:rPr>
              <w:t xml:space="preserve"> for the amounts to be used in the 20 brackets</w:t>
            </w:r>
            <w:r w:rsidRPr="00DC6E53">
              <w:rPr>
                <w:rFonts w:ascii="Times New Roman" w:hAnsi="Times New Roman" w:cs="Times New Roman"/>
                <w:sz w:val="20"/>
                <w:szCs w:val="20"/>
              </w:rPr>
              <w:t>.</w:t>
            </w:r>
            <w:r w:rsidR="008B4A8E" w:rsidRPr="00DC6E53">
              <w:rPr>
                <w:rFonts w:ascii="Times New Roman" w:hAnsi="Times New Roman" w:cs="Times New Roman"/>
                <w:sz w:val="20"/>
                <w:szCs w:val="20"/>
              </w:rPr>
              <w:t xml:space="preserve"> </w:t>
            </w:r>
            <w:r w:rsidRPr="00DC6E53">
              <w:rPr>
                <w:rFonts w:ascii="Times New Roman" w:hAnsi="Times New Roman" w:cs="Times New Roman"/>
                <w:sz w:val="20"/>
                <w:szCs w:val="20"/>
              </w:rPr>
              <w:t xml:space="preserve"> </w:t>
            </w:r>
          </w:p>
          <w:p w:rsidR="005B6ABC" w:rsidRPr="00DC6E53" w:rsidRDefault="005B6ABC" w:rsidP="005B6ABC">
            <w:pPr>
              <w:rPr>
                <w:rFonts w:ascii="Times New Roman" w:hAnsi="Times New Roman" w:cs="Times New Roman"/>
                <w:sz w:val="20"/>
                <w:szCs w:val="20"/>
              </w:rPr>
            </w:pPr>
          </w:p>
        </w:tc>
      </w:tr>
      <w:tr w:rsidR="00E01BCE" w:rsidRPr="00DC6E53" w:rsidTr="00B257F8">
        <w:trPr>
          <w:trHeight w:val="714"/>
        </w:trPr>
        <w:tc>
          <w:tcPr>
            <w:tcW w:w="2235" w:type="dxa"/>
          </w:tcPr>
          <w:p w:rsidR="00B10F34" w:rsidRDefault="00D91B91" w:rsidP="00D91B91">
            <w:pPr>
              <w:rPr>
                <w:rFonts w:ascii="Times New Roman" w:hAnsi="Times New Roman" w:cs="Times New Roman"/>
                <w:sz w:val="20"/>
                <w:szCs w:val="20"/>
              </w:rPr>
            </w:pPr>
            <w:r w:rsidRPr="00DC6E53">
              <w:rPr>
                <w:rFonts w:ascii="Times New Roman" w:hAnsi="Times New Roman" w:cs="Times New Roman"/>
                <w:sz w:val="20"/>
                <w:szCs w:val="20"/>
              </w:rPr>
              <w:t>C0040</w:t>
            </w:r>
            <w:r w:rsidR="00B10F34" w:rsidRPr="00DC6E53">
              <w:rPr>
                <w:rFonts w:ascii="Times New Roman" w:hAnsi="Times New Roman" w:cs="Times New Roman"/>
                <w:sz w:val="20"/>
                <w:szCs w:val="20"/>
              </w:rPr>
              <w:t>/</w:t>
            </w:r>
            <w:r w:rsidR="00E170C7" w:rsidRPr="00DC6E53">
              <w:rPr>
                <w:rFonts w:ascii="Times New Roman" w:hAnsi="Times New Roman" w:cs="Times New Roman"/>
                <w:sz w:val="20"/>
                <w:szCs w:val="20"/>
              </w:rPr>
              <w:t xml:space="preserve">R0010 to </w:t>
            </w:r>
            <w:r w:rsidR="00B10F34" w:rsidRPr="00DC6E53">
              <w:rPr>
                <w:rFonts w:ascii="Times New Roman" w:hAnsi="Times New Roman" w:cs="Times New Roman"/>
                <w:sz w:val="20"/>
                <w:szCs w:val="20"/>
              </w:rPr>
              <w:t>R0200</w:t>
            </w:r>
          </w:p>
          <w:p w:rsidR="00011617" w:rsidRPr="00DC6E53" w:rsidRDefault="00011617" w:rsidP="00D91B91">
            <w:pPr>
              <w:rPr>
                <w:rFonts w:ascii="Times New Roman" w:hAnsi="Times New Roman" w:cs="Times New Roman"/>
                <w:sz w:val="20"/>
                <w:szCs w:val="20"/>
              </w:rPr>
            </w:pPr>
            <w:r>
              <w:rPr>
                <w:rFonts w:ascii="Times New Roman" w:hAnsi="Times New Roman" w:cs="Times New Roman"/>
                <w:sz w:val="20"/>
                <w:szCs w:val="20"/>
              </w:rPr>
              <w:t>(B1-B20)</w:t>
            </w:r>
          </w:p>
          <w:p w:rsidR="00E01BCE" w:rsidRPr="00DC6E53" w:rsidRDefault="00E01BCE" w:rsidP="00D91B91">
            <w:pPr>
              <w:rPr>
                <w:rFonts w:ascii="Times New Roman" w:hAnsi="Times New Roman" w:cs="Times New Roman"/>
                <w:sz w:val="20"/>
                <w:szCs w:val="20"/>
              </w:rPr>
            </w:pPr>
          </w:p>
        </w:tc>
        <w:tc>
          <w:tcPr>
            <w:tcW w:w="1417" w:type="dxa"/>
          </w:tcPr>
          <w:p w:rsidR="00E01BCE" w:rsidRPr="00DC6E53" w:rsidRDefault="00E01BCE" w:rsidP="00B30E05">
            <w:pPr>
              <w:rPr>
                <w:rFonts w:ascii="Times New Roman" w:hAnsi="Times New Roman" w:cs="Times New Roman"/>
                <w:sz w:val="20"/>
                <w:szCs w:val="20"/>
              </w:rPr>
            </w:pPr>
            <w:r w:rsidRPr="00DC6E53">
              <w:rPr>
                <w:rFonts w:ascii="Times New Roman" w:hAnsi="Times New Roman" w:cs="Times New Roman"/>
                <w:sz w:val="20"/>
                <w:szCs w:val="20"/>
              </w:rPr>
              <w:t>End claims  incurred</w:t>
            </w:r>
          </w:p>
        </w:tc>
        <w:tc>
          <w:tcPr>
            <w:tcW w:w="5590" w:type="dxa"/>
          </w:tcPr>
          <w:p w:rsidR="00E01BCE" w:rsidRPr="00DC6E53" w:rsidRDefault="00E01BCE" w:rsidP="00B30E05">
            <w:pPr>
              <w:rPr>
                <w:rFonts w:ascii="Times New Roman" w:hAnsi="Times New Roman" w:cs="Times New Roman"/>
                <w:sz w:val="20"/>
                <w:szCs w:val="20"/>
              </w:rPr>
            </w:pPr>
            <w:r w:rsidRPr="00DC6E53">
              <w:rPr>
                <w:rFonts w:ascii="Times New Roman" w:hAnsi="Times New Roman" w:cs="Times New Roman"/>
                <w:sz w:val="20"/>
                <w:szCs w:val="20"/>
              </w:rPr>
              <w:t xml:space="preserve">End amount of the interval </w:t>
            </w:r>
            <w:r w:rsidR="007614BE">
              <w:rPr>
                <w:rFonts w:ascii="Times New Roman" w:hAnsi="Times New Roman" w:cs="Times New Roman"/>
                <w:sz w:val="20"/>
                <w:szCs w:val="20"/>
              </w:rPr>
              <w:t>of the corresponding bracket</w:t>
            </w:r>
            <w:r w:rsidRPr="00DC6E53">
              <w:rPr>
                <w:rFonts w:ascii="Times New Roman" w:hAnsi="Times New Roman" w:cs="Times New Roman"/>
                <w:sz w:val="20"/>
                <w:szCs w:val="20"/>
              </w:rPr>
              <w:t>.</w:t>
            </w:r>
          </w:p>
        </w:tc>
      </w:tr>
      <w:tr w:rsidR="00E01BCE" w:rsidRPr="00011617" w:rsidTr="00B257F8">
        <w:trPr>
          <w:trHeight w:val="1940"/>
        </w:trPr>
        <w:tc>
          <w:tcPr>
            <w:tcW w:w="2235" w:type="dxa"/>
            <w:shd w:val="clear" w:color="auto" w:fill="auto"/>
          </w:tcPr>
          <w:p w:rsidR="00011617" w:rsidRPr="00011617" w:rsidRDefault="00806A98" w:rsidP="00806A98">
            <w:pPr>
              <w:rPr>
                <w:rFonts w:ascii="Times New Roman" w:hAnsi="Times New Roman" w:cs="Times New Roman"/>
                <w:sz w:val="20"/>
                <w:szCs w:val="20"/>
                <w:lang w:val="pt-PT"/>
              </w:rPr>
            </w:pPr>
            <w:del w:id="45" w:author="Author">
              <w:r w:rsidRPr="00011617" w:rsidDel="00AB0C29">
                <w:rPr>
                  <w:rFonts w:ascii="Times New Roman" w:hAnsi="Times New Roman" w:cs="Times New Roman"/>
                  <w:sz w:val="20"/>
                  <w:szCs w:val="20"/>
                  <w:lang w:val="pt-PT"/>
                </w:rPr>
                <w:delText>R0210/</w:delText>
              </w:r>
            </w:del>
            <w:r w:rsidR="00D91B91" w:rsidRPr="00B257F8">
              <w:rPr>
                <w:rFonts w:ascii="Times New Roman" w:hAnsi="Times New Roman" w:cs="Times New Roman"/>
                <w:sz w:val="20"/>
                <w:szCs w:val="20"/>
                <w:lang w:val="pt-PT"/>
              </w:rPr>
              <w:t>C0050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C0070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C0090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C0110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C0130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C0150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C0170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C0190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C0210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C0230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C0250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C0270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C0290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C0310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C0330</w:t>
            </w:r>
            <w:ins w:id="46" w:author="Author">
              <w:r w:rsidR="00AB0C29">
                <w:rPr>
                  <w:rFonts w:ascii="Times New Roman" w:hAnsi="Times New Roman" w:cs="Times New Roman"/>
                  <w:sz w:val="20"/>
                  <w:szCs w:val="20"/>
                  <w:lang w:val="pt-PT"/>
                </w:rPr>
                <w:t xml:space="preserve"> </w:t>
              </w:r>
              <w:r w:rsidR="00AB0C29" w:rsidRPr="00011617">
                <w:rPr>
                  <w:rFonts w:ascii="Times New Roman" w:hAnsi="Times New Roman" w:cs="Times New Roman"/>
                  <w:sz w:val="20"/>
                  <w:szCs w:val="20"/>
                  <w:lang w:val="pt-PT"/>
                </w:rPr>
                <w:t>/</w:t>
              </w:r>
              <w:r w:rsidR="00AB0C29">
                <w:rPr>
                  <w:rFonts w:ascii="Times New Roman" w:hAnsi="Times New Roman" w:cs="Times New Roman"/>
                  <w:sz w:val="20"/>
                  <w:szCs w:val="20"/>
                  <w:lang w:val="pt-PT"/>
                </w:rPr>
                <w:t xml:space="preserve">R0010 to </w:t>
              </w:r>
              <w:r w:rsidR="00AB0C29" w:rsidRPr="00011617">
                <w:rPr>
                  <w:rFonts w:ascii="Times New Roman" w:hAnsi="Times New Roman" w:cs="Times New Roman"/>
                  <w:sz w:val="20"/>
                  <w:szCs w:val="20"/>
                  <w:lang w:val="pt-PT"/>
                </w:rPr>
                <w:t>R0210</w:t>
              </w:r>
            </w:ins>
          </w:p>
          <w:p w:rsidR="00E01BCE" w:rsidRPr="00B257F8" w:rsidRDefault="00011617" w:rsidP="00806A98">
            <w:pPr>
              <w:rPr>
                <w:rFonts w:ascii="Times New Roman" w:hAnsi="Times New Roman" w:cs="Times New Roman"/>
                <w:sz w:val="20"/>
                <w:szCs w:val="20"/>
                <w:lang w:val="pt-PT"/>
              </w:rPr>
            </w:pPr>
            <w:r w:rsidRPr="00011617">
              <w:rPr>
                <w:rFonts w:ascii="Times New Roman" w:hAnsi="Times New Roman" w:cs="Times New Roman"/>
                <w:sz w:val="20"/>
                <w:szCs w:val="20"/>
                <w:lang w:val="pt-PT"/>
              </w:rPr>
              <w:t>(C21)</w:t>
            </w:r>
          </w:p>
        </w:tc>
        <w:tc>
          <w:tcPr>
            <w:tcW w:w="1417" w:type="dxa"/>
            <w:shd w:val="clear" w:color="auto" w:fill="auto"/>
          </w:tcPr>
          <w:p w:rsidR="00E01BCE" w:rsidRPr="00011617" w:rsidRDefault="0073347B" w:rsidP="00384F07">
            <w:pPr>
              <w:rPr>
                <w:rFonts w:ascii="Times New Roman" w:hAnsi="Times New Roman" w:cs="Times New Roman"/>
                <w:sz w:val="20"/>
                <w:szCs w:val="20"/>
              </w:rPr>
            </w:pPr>
            <w:r w:rsidRPr="00011617">
              <w:rPr>
                <w:rFonts w:ascii="Times New Roman" w:hAnsi="Times New Roman" w:cs="Times New Roman"/>
                <w:sz w:val="20"/>
                <w:szCs w:val="20"/>
              </w:rPr>
              <w:t>Number of claims AY/UWY</w:t>
            </w:r>
            <w:r w:rsidR="00E01BCE" w:rsidRPr="00011617">
              <w:rPr>
                <w:rFonts w:ascii="Times New Roman" w:hAnsi="Times New Roman" w:cs="Times New Roman"/>
                <w:sz w:val="20"/>
                <w:szCs w:val="20"/>
              </w:rPr>
              <w:t xml:space="preserve"> year N</w:t>
            </w:r>
            <w:r w:rsidRPr="00011617">
              <w:rPr>
                <w:rFonts w:ascii="Times New Roman" w:hAnsi="Times New Roman" w:cs="Times New Roman"/>
                <w:sz w:val="20"/>
                <w:szCs w:val="20"/>
              </w:rPr>
              <w:t>:</w:t>
            </w:r>
            <w:r w:rsidR="00E01BCE" w:rsidRPr="00011617">
              <w:rPr>
                <w:rFonts w:ascii="Times New Roman" w:hAnsi="Times New Roman" w:cs="Times New Roman"/>
                <w:sz w:val="20"/>
                <w:szCs w:val="20"/>
              </w:rPr>
              <w:t>N-14</w:t>
            </w:r>
          </w:p>
        </w:tc>
        <w:tc>
          <w:tcPr>
            <w:tcW w:w="5590" w:type="dxa"/>
            <w:shd w:val="clear" w:color="auto" w:fill="auto"/>
          </w:tcPr>
          <w:p w:rsidR="00E01BCE" w:rsidRPr="00937064" w:rsidRDefault="00E01BCE" w:rsidP="002D07B8">
            <w:pPr>
              <w:rPr>
                <w:rFonts w:ascii="Times New Roman" w:hAnsi="Times New Roman" w:cs="Times New Roman"/>
                <w:sz w:val="20"/>
                <w:szCs w:val="20"/>
              </w:rPr>
            </w:pPr>
            <w:r w:rsidRPr="00937064">
              <w:rPr>
                <w:rFonts w:ascii="Times New Roman" w:hAnsi="Times New Roman" w:cs="Times New Roman"/>
                <w:sz w:val="20"/>
                <w:szCs w:val="20"/>
              </w:rPr>
              <w:t xml:space="preserve">The number of claims attributed to each of the </w:t>
            </w:r>
            <w:r w:rsidR="003F370B" w:rsidRPr="00E74F7C">
              <w:rPr>
                <w:rFonts w:ascii="Times New Roman" w:hAnsi="Times New Roman" w:cs="Times New Roman"/>
                <w:sz w:val="20"/>
                <w:szCs w:val="20"/>
              </w:rPr>
              <w:t>accident/</w:t>
            </w:r>
            <w:r w:rsidRPr="00937064">
              <w:rPr>
                <w:rFonts w:ascii="Times New Roman" w:hAnsi="Times New Roman" w:cs="Times New Roman"/>
                <w:sz w:val="20"/>
                <w:szCs w:val="20"/>
              </w:rPr>
              <w:t xml:space="preserve">underwriting years N to N-14, whose claims incurred </w:t>
            </w:r>
            <w:del w:id="47" w:author="Author">
              <w:r w:rsidRPr="00937064" w:rsidDel="002D07B8">
                <w:rPr>
                  <w:rFonts w:ascii="Times New Roman" w:hAnsi="Times New Roman" w:cs="Times New Roman"/>
                  <w:sz w:val="20"/>
                  <w:szCs w:val="20"/>
                </w:rPr>
                <w:delText>at the end of the current financial</w:delText>
              </w:r>
            </w:del>
            <w:ins w:id="48" w:author="Author">
              <w:r w:rsidR="002D07B8">
                <w:rPr>
                  <w:rFonts w:ascii="Times New Roman" w:hAnsi="Times New Roman" w:cs="Times New Roman"/>
                  <w:sz w:val="20"/>
                  <w:szCs w:val="20"/>
                </w:rPr>
                <w:t>during the reporting</w:t>
              </w:r>
            </w:ins>
            <w:r w:rsidRPr="00937064">
              <w:rPr>
                <w:rFonts w:ascii="Times New Roman" w:hAnsi="Times New Roman" w:cs="Times New Roman"/>
                <w:sz w:val="20"/>
                <w:szCs w:val="20"/>
              </w:rPr>
              <w:t xml:space="preserve"> year falls within the start amount and end amount of the applicable bracket. The number of claims is the sum of the </w:t>
            </w:r>
            <w:ins w:id="49" w:author="Author">
              <w:r w:rsidR="009B4D06" w:rsidRPr="00937064">
                <w:rPr>
                  <w:rFonts w:ascii="Times New Roman" w:hAnsi="Times New Roman" w:cs="Times New Roman"/>
                  <w:sz w:val="20"/>
                  <w:szCs w:val="20"/>
                </w:rPr>
                <w:t>a</w:t>
              </w:r>
              <w:r w:rsidR="00EF6EB7" w:rsidRPr="00937064">
                <w:rPr>
                  <w:rFonts w:ascii="Times New Roman" w:hAnsi="Times New Roman" w:cs="Times New Roman"/>
                  <w:sz w:val="20"/>
                  <w:szCs w:val="20"/>
                </w:rPr>
                <w:t>c</w:t>
              </w:r>
              <w:r w:rsidR="00502F78" w:rsidRPr="00937064">
                <w:rPr>
                  <w:rFonts w:ascii="Times New Roman" w:hAnsi="Times New Roman" w:cs="Times New Roman"/>
                  <w:sz w:val="20"/>
                  <w:szCs w:val="20"/>
                </w:rPr>
                <w:t xml:space="preserve">cumulated </w:t>
              </w:r>
            </w:ins>
            <w:r w:rsidRPr="00937064">
              <w:rPr>
                <w:rFonts w:ascii="Times New Roman" w:hAnsi="Times New Roman" w:cs="Times New Roman"/>
                <w:sz w:val="20"/>
                <w:szCs w:val="20"/>
              </w:rPr>
              <w:t xml:space="preserve">number of open claims at the end of the period plus the </w:t>
            </w:r>
            <w:ins w:id="50" w:author="Author">
              <w:r w:rsidR="009B4D06" w:rsidRPr="00937064">
                <w:rPr>
                  <w:rFonts w:ascii="Times New Roman" w:hAnsi="Times New Roman" w:cs="Times New Roman"/>
                  <w:sz w:val="20"/>
                  <w:szCs w:val="20"/>
                </w:rPr>
                <w:t>a</w:t>
              </w:r>
              <w:r w:rsidR="00EF6EB7" w:rsidRPr="00937064">
                <w:rPr>
                  <w:rFonts w:ascii="Times New Roman" w:hAnsi="Times New Roman" w:cs="Times New Roman"/>
                  <w:sz w:val="20"/>
                  <w:szCs w:val="20"/>
                </w:rPr>
                <w:t>c</w:t>
              </w:r>
              <w:r w:rsidR="00502F78" w:rsidRPr="00937064">
                <w:rPr>
                  <w:rFonts w:ascii="Times New Roman" w:hAnsi="Times New Roman" w:cs="Times New Roman"/>
                  <w:sz w:val="20"/>
                  <w:szCs w:val="20"/>
                </w:rPr>
                <w:t xml:space="preserve">cumulated </w:t>
              </w:r>
            </w:ins>
            <w:r w:rsidRPr="00937064">
              <w:rPr>
                <w:rFonts w:ascii="Times New Roman" w:hAnsi="Times New Roman" w:cs="Times New Roman"/>
                <w:sz w:val="20"/>
                <w:szCs w:val="20"/>
              </w:rPr>
              <w:t>number of closed claim</w:t>
            </w:r>
            <w:ins w:id="51" w:author="Author">
              <w:r w:rsidR="0067190B" w:rsidRPr="00937064">
                <w:rPr>
                  <w:rFonts w:ascii="Times New Roman" w:hAnsi="Times New Roman" w:cs="Times New Roman"/>
                  <w:sz w:val="20"/>
                  <w:szCs w:val="20"/>
                </w:rPr>
                <w:t>s</w:t>
              </w:r>
            </w:ins>
            <w:del w:id="52" w:author="Author">
              <w:r w:rsidRPr="00937064" w:rsidDel="0067190B">
                <w:rPr>
                  <w:rFonts w:ascii="Times New Roman" w:hAnsi="Times New Roman" w:cs="Times New Roman"/>
                  <w:sz w:val="20"/>
                  <w:szCs w:val="20"/>
                </w:rPr>
                <w:delText>ed</w:delText>
              </w:r>
            </w:del>
            <w:r w:rsidRPr="00937064">
              <w:rPr>
                <w:rFonts w:ascii="Times New Roman" w:hAnsi="Times New Roman" w:cs="Times New Roman"/>
                <w:sz w:val="20"/>
                <w:szCs w:val="20"/>
              </w:rPr>
              <w:t xml:space="preserve"> ended with payments</w:t>
            </w:r>
            <w:del w:id="53" w:author="Author">
              <w:r w:rsidRPr="00937064" w:rsidDel="00502F78">
                <w:rPr>
                  <w:rFonts w:ascii="Times New Roman" w:hAnsi="Times New Roman" w:cs="Times New Roman"/>
                  <w:sz w:val="20"/>
                  <w:szCs w:val="20"/>
                </w:rPr>
                <w:delText xml:space="preserve">, in line with the ones considered in Movements of RBNS Claims (template </w:delText>
              </w:r>
              <w:r w:rsidR="00D01C06" w:rsidRPr="00937064" w:rsidDel="00502F78">
                <w:rPr>
                  <w:rFonts w:ascii="Times New Roman" w:hAnsi="Times New Roman" w:cs="Times New Roman"/>
                  <w:sz w:val="20"/>
                  <w:szCs w:val="20"/>
                </w:rPr>
                <w:delText>S.20.01</w:delText>
              </w:r>
              <w:r w:rsidRPr="00937064" w:rsidDel="00502F78">
                <w:rPr>
                  <w:rFonts w:ascii="Times New Roman" w:hAnsi="Times New Roman" w:cs="Times New Roman"/>
                  <w:sz w:val="20"/>
                  <w:szCs w:val="20"/>
                </w:rPr>
                <w:delText>).</w:delText>
              </w:r>
            </w:del>
            <w:ins w:id="54" w:author="Author">
              <w:r w:rsidR="00502F78" w:rsidRPr="00937064">
                <w:rPr>
                  <w:rFonts w:ascii="Times New Roman" w:hAnsi="Times New Roman" w:cs="Times New Roman"/>
                  <w:sz w:val="20"/>
                  <w:szCs w:val="20"/>
                </w:rPr>
                <w:t>.</w:t>
              </w:r>
            </w:ins>
          </w:p>
        </w:tc>
      </w:tr>
      <w:tr w:rsidR="00E01BCE" w:rsidRPr="00DC6E53" w:rsidTr="00B257F8">
        <w:trPr>
          <w:trHeight w:val="714"/>
        </w:trPr>
        <w:tc>
          <w:tcPr>
            <w:tcW w:w="2235" w:type="dxa"/>
            <w:shd w:val="clear" w:color="auto" w:fill="auto"/>
          </w:tcPr>
          <w:p w:rsidR="00E01BCE" w:rsidRPr="00011617" w:rsidRDefault="00806A98" w:rsidP="00806A98">
            <w:pPr>
              <w:rPr>
                <w:rFonts w:ascii="Times New Roman" w:hAnsi="Times New Roman" w:cs="Times New Roman"/>
                <w:sz w:val="20"/>
                <w:szCs w:val="20"/>
                <w:lang w:val="pt-PT"/>
              </w:rPr>
            </w:pPr>
            <w:del w:id="55" w:author="Author">
              <w:r w:rsidRPr="00011617" w:rsidDel="00AB0C29">
                <w:rPr>
                  <w:rFonts w:ascii="Times New Roman" w:hAnsi="Times New Roman" w:cs="Times New Roman"/>
                  <w:sz w:val="20"/>
                  <w:szCs w:val="20"/>
                  <w:lang w:val="pt-PT"/>
                </w:rPr>
                <w:lastRenderedPageBreak/>
                <w:delText>R0210/</w:delText>
              </w:r>
            </w:del>
            <w:r w:rsidR="00D91B91" w:rsidRPr="00B257F8">
              <w:rPr>
                <w:rFonts w:ascii="Times New Roman" w:hAnsi="Times New Roman" w:cs="Times New Roman"/>
                <w:sz w:val="20"/>
                <w:szCs w:val="20"/>
                <w:lang w:val="pt-PT"/>
              </w:rPr>
              <w:t>C0060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C0080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C0100,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C0120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C0140,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C0160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C0180,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C0200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C0220,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C0240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C0260,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C0280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C0300,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C0320</w:t>
            </w:r>
            <w:r w:rsidR="001D108E"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C0340</w:t>
            </w:r>
            <w:ins w:id="56" w:author="Author">
              <w:r w:rsidR="00AB0C29">
                <w:rPr>
                  <w:rFonts w:ascii="Times New Roman" w:hAnsi="Times New Roman" w:cs="Times New Roman"/>
                  <w:sz w:val="20"/>
                  <w:szCs w:val="20"/>
                  <w:lang w:val="pt-PT"/>
                </w:rPr>
                <w:t xml:space="preserve"> /R0010 to </w:t>
              </w:r>
              <w:r w:rsidR="00AB0C29" w:rsidRPr="00011617">
                <w:rPr>
                  <w:rFonts w:ascii="Times New Roman" w:hAnsi="Times New Roman" w:cs="Times New Roman"/>
                  <w:sz w:val="20"/>
                  <w:szCs w:val="20"/>
                  <w:lang w:val="pt-PT"/>
                </w:rPr>
                <w:t>R0210</w:t>
              </w:r>
            </w:ins>
          </w:p>
          <w:p w:rsidR="00011617" w:rsidRPr="00B257F8" w:rsidRDefault="00011617" w:rsidP="00806A98">
            <w:pPr>
              <w:rPr>
                <w:rFonts w:ascii="Times New Roman" w:hAnsi="Times New Roman" w:cs="Times New Roman"/>
                <w:sz w:val="20"/>
                <w:szCs w:val="20"/>
                <w:lang w:val="pt-PT"/>
              </w:rPr>
            </w:pPr>
            <w:r w:rsidRPr="00011617">
              <w:rPr>
                <w:rFonts w:ascii="Times New Roman" w:hAnsi="Times New Roman" w:cs="Times New Roman"/>
                <w:sz w:val="20"/>
                <w:szCs w:val="20"/>
                <w:lang w:val="pt-PT"/>
              </w:rPr>
              <w:t>(D21)</w:t>
            </w:r>
          </w:p>
        </w:tc>
        <w:tc>
          <w:tcPr>
            <w:tcW w:w="1417" w:type="dxa"/>
            <w:shd w:val="clear" w:color="auto" w:fill="auto"/>
          </w:tcPr>
          <w:p w:rsidR="00384F07" w:rsidRPr="00011617" w:rsidRDefault="00E01BCE" w:rsidP="0073347B">
            <w:pPr>
              <w:rPr>
                <w:rFonts w:ascii="Times New Roman" w:hAnsi="Times New Roman" w:cs="Times New Roman"/>
                <w:sz w:val="20"/>
                <w:szCs w:val="20"/>
              </w:rPr>
            </w:pPr>
            <w:r w:rsidRPr="00011617">
              <w:rPr>
                <w:rFonts w:ascii="Times New Roman" w:hAnsi="Times New Roman" w:cs="Times New Roman"/>
                <w:sz w:val="20"/>
                <w:szCs w:val="20"/>
              </w:rPr>
              <w:t>Total claims incurred AY/UWY</w:t>
            </w:r>
            <w:r w:rsidR="0073347B" w:rsidRPr="00011617">
              <w:rPr>
                <w:rFonts w:ascii="Times New Roman" w:hAnsi="Times New Roman" w:cs="Times New Roman"/>
                <w:sz w:val="20"/>
                <w:szCs w:val="20"/>
              </w:rPr>
              <w:t xml:space="preserve"> </w:t>
            </w:r>
          </w:p>
          <w:p w:rsidR="00E01BCE" w:rsidRPr="00011617" w:rsidRDefault="00E01BCE" w:rsidP="00384F07">
            <w:pPr>
              <w:rPr>
                <w:rFonts w:ascii="Times New Roman" w:hAnsi="Times New Roman" w:cs="Times New Roman"/>
                <w:sz w:val="20"/>
                <w:szCs w:val="20"/>
              </w:rPr>
            </w:pPr>
            <w:r w:rsidRPr="00011617">
              <w:rPr>
                <w:rFonts w:ascii="Times New Roman" w:hAnsi="Times New Roman" w:cs="Times New Roman"/>
                <w:sz w:val="20"/>
                <w:szCs w:val="20"/>
              </w:rPr>
              <w:t>year N</w:t>
            </w:r>
            <w:r w:rsidR="0073347B" w:rsidRPr="00011617">
              <w:rPr>
                <w:rFonts w:ascii="Times New Roman" w:hAnsi="Times New Roman" w:cs="Times New Roman"/>
                <w:sz w:val="20"/>
                <w:szCs w:val="20"/>
              </w:rPr>
              <w:t>:</w:t>
            </w:r>
            <w:r w:rsidRPr="00011617">
              <w:rPr>
                <w:rFonts w:ascii="Times New Roman" w:hAnsi="Times New Roman" w:cs="Times New Roman"/>
                <w:sz w:val="20"/>
                <w:szCs w:val="20"/>
              </w:rPr>
              <w:t>N-14</w:t>
            </w:r>
          </w:p>
        </w:tc>
        <w:tc>
          <w:tcPr>
            <w:tcW w:w="5590" w:type="dxa"/>
            <w:shd w:val="clear" w:color="auto" w:fill="auto"/>
          </w:tcPr>
          <w:p w:rsidR="00EA006B" w:rsidRPr="00937064" w:rsidRDefault="00E01BCE" w:rsidP="00EA006B">
            <w:pPr>
              <w:rPr>
                <w:rFonts w:ascii="Times New Roman" w:hAnsi="Times New Roman" w:cs="Times New Roman"/>
                <w:sz w:val="20"/>
                <w:szCs w:val="20"/>
              </w:rPr>
            </w:pPr>
            <w:r w:rsidRPr="00937064">
              <w:rPr>
                <w:rFonts w:ascii="Times New Roman" w:hAnsi="Times New Roman" w:cs="Times New Roman"/>
                <w:sz w:val="20"/>
                <w:szCs w:val="20"/>
              </w:rPr>
              <w:t xml:space="preserve">The accumulated and aggregated amount of claims incurred of all individual claims, attributed to each of the </w:t>
            </w:r>
            <w:r w:rsidR="003F78C5" w:rsidRPr="00E74F7C">
              <w:rPr>
                <w:rFonts w:ascii="Times New Roman" w:hAnsi="Times New Roman" w:cs="Times New Roman"/>
                <w:sz w:val="20"/>
                <w:szCs w:val="20"/>
              </w:rPr>
              <w:t>accident/</w:t>
            </w:r>
            <w:r w:rsidRPr="00937064">
              <w:rPr>
                <w:rFonts w:ascii="Times New Roman" w:hAnsi="Times New Roman" w:cs="Times New Roman"/>
                <w:sz w:val="20"/>
                <w:szCs w:val="20"/>
              </w:rPr>
              <w:t xml:space="preserve">underwriting years N to N-14, whose claims incurred </w:t>
            </w:r>
            <w:ins w:id="57" w:author="Author">
              <w:r w:rsidR="002D07B8">
                <w:rPr>
                  <w:rFonts w:ascii="Times New Roman" w:hAnsi="Times New Roman" w:cs="Times New Roman"/>
                  <w:sz w:val="20"/>
                  <w:szCs w:val="20"/>
                </w:rPr>
                <w:t>during the reporting</w:t>
              </w:r>
            </w:ins>
            <w:del w:id="58" w:author="Author">
              <w:r w:rsidRPr="00937064" w:rsidDel="002D07B8">
                <w:rPr>
                  <w:rFonts w:ascii="Times New Roman" w:hAnsi="Times New Roman" w:cs="Times New Roman"/>
                  <w:sz w:val="20"/>
                  <w:szCs w:val="20"/>
                </w:rPr>
                <w:delText>at the end of the current financial</w:delText>
              </w:r>
            </w:del>
            <w:r w:rsidRPr="00937064">
              <w:rPr>
                <w:rFonts w:ascii="Times New Roman" w:hAnsi="Times New Roman" w:cs="Times New Roman"/>
                <w:sz w:val="20"/>
                <w:szCs w:val="20"/>
              </w:rPr>
              <w:t xml:space="preserve"> year falls within the start amount and end amount of the applicable bracket.</w:t>
            </w:r>
          </w:p>
          <w:p w:rsidR="0060402A" w:rsidRPr="00937064" w:rsidRDefault="0060402A" w:rsidP="00EA006B">
            <w:pPr>
              <w:rPr>
                <w:rFonts w:ascii="Times New Roman" w:hAnsi="Times New Roman" w:cs="Times New Roman"/>
                <w:sz w:val="20"/>
                <w:szCs w:val="20"/>
              </w:rPr>
            </w:pPr>
          </w:p>
          <w:p w:rsidR="0060402A" w:rsidRPr="00937064" w:rsidRDefault="00E01BCE" w:rsidP="00EA006B">
            <w:pPr>
              <w:rPr>
                <w:rFonts w:ascii="Times New Roman" w:hAnsi="Times New Roman" w:cs="Times New Roman"/>
                <w:sz w:val="20"/>
                <w:szCs w:val="20"/>
              </w:rPr>
            </w:pPr>
            <w:r w:rsidRPr="00937064">
              <w:rPr>
                <w:rFonts w:ascii="Times New Roman" w:hAnsi="Times New Roman" w:cs="Times New Roman"/>
                <w:sz w:val="20"/>
                <w:szCs w:val="20"/>
              </w:rPr>
              <w:t xml:space="preserve">For smaller claims, </w:t>
            </w:r>
            <w:r w:rsidR="00EA006B" w:rsidRPr="00937064">
              <w:rPr>
                <w:rFonts w:ascii="Times New Roman" w:hAnsi="Times New Roman" w:cs="Times New Roman"/>
                <w:sz w:val="20"/>
                <w:szCs w:val="20"/>
              </w:rPr>
              <w:t>estimations</w:t>
            </w:r>
            <w:r w:rsidRPr="00937064">
              <w:rPr>
                <w:rFonts w:ascii="Times New Roman" w:hAnsi="Times New Roman" w:cs="Times New Roman"/>
                <w:sz w:val="20"/>
                <w:szCs w:val="20"/>
              </w:rPr>
              <w:t xml:space="preserve"> (e.g. default amount) are allowed as long as it is in line with the amounts considered in run-off triangles reported in Non-life Insurance Claims Information (Template </w:t>
            </w:r>
            <w:r w:rsidR="00144E44" w:rsidRPr="00937064">
              <w:rPr>
                <w:rFonts w:ascii="Times New Roman" w:hAnsi="Times New Roman" w:cs="Times New Roman"/>
                <w:sz w:val="20"/>
                <w:szCs w:val="20"/>
              </w:rPr>
              <w:t>S.19.01</w:t>
            </w:r>
            <w:r w:rsidRPr="00937064">
              <w:rPr>
                <w:rFonts w:ascii="Times New Roman" w:hAnsi="Times New Roman" w:cs="Times New Roman"/>
                <w:sz w:val="20"/>
                <w:szCs w:val="20"/>
              </w:rPr>
              <w:t xml:space="preserve">). </w:t>
            </w:r>
          </w:p>
          <w:p w:rsidR="0060402A" w:rsidRPr="00937064" w:rsidRDefault="0060402A" w:rsidP="00EA006B">
            <w:pPr>
              <w:rPr>
                <w:rFonts w:ascii="Times New Roman" w:hAnsi="Times New Roman" w:cs="Times New Roman"/>
                <w:sz w:val="20"/>
                <w:szCs w:val="20"/>
              </w:rPr>
            </w:pPr>
          </w:p>
          <w:p w:rsidR="001D108E" w:rsidRPr="00937064" w:rsidRDefault="0060402A" w:rsidP="00EA006B">
            <w:pPr>
              <w:rPr>
                <w:rFonts w:ascii="Times New Roman" w:hAnsi="Times New Roman" w:cs="Times New Roman"/>
                <w:sz w:val="20"/>
                <w:szCs w:val="20"/>
              </w:rPr>
            </w:pPr>
            <w:r w:rsidRPr="00937064">
              <w:rPr>
                <w:rFonts w:ascii="Times New Roman" w:hAnsi="Times New Roman" w:cs="Times New Roman"/>
                <w:sz w:val="20"/>
                <w:szCs w:val="20"/>
              </w:rPr>
              <w:t xml:space="preserve">Claims incurred means the sum of gross claims paid and gross reported but not settled claims (RBNS) on a case by case basis for each and every single claim, open and closed, which belongs to a specific accident year/underwriting year (AY/UWY). </w:t>
            </w:r>
          </w:p>
          <w:p w:rsidR="00E01BCE" w:rsidRPr="00937064" w:rsidRDefault="00E01BCE" w:rsidP="00EA006B">
            <w:pPr>
              <w:rPr>
                <w:rFonts w:ascii="Times New Roman" w:hAnsi="Times New Roman" w:cs="Times New Roman"/>
                <w:sz w:val="20"/>
                <w:szCs w:val="20"/>
              </w:rPr>
            </w:pPr>
          </w:p>
        </w:tc>
      </w:tr>
      <w:tr w:rsidR="00E01BCE" w:rsidRPr="00011617" w:rsidTr="00B257F8">
        <w:trPr>
          <w:trHeight w:val="714"/>
        </w:trPr>
        <w:tc>
          <w:tcPr>
            <w:tcW w:w="2235" w:type="dxa"/>
            <w:shd w:val="clear" w:color="auto" w:fill="auto"/>
          </w:tcPr>
          <w:p w:rsidR="00144E44" w:rsidRPr="00CC1481" w:rsidDel="00AB0C29" w:rsidRDefault="00806A98" w:rsidP="00144E44">
            <w:pPr>
              <w:rPr>
                <w:del w:id="59" w:author="Author"/>
                <w:rFonts w:ascii="Times New Roman" w:hAnsi="Times New Roman" w:cs="Times New Roman"/>
                <w:sz w:val="20"/>
                <w:szCs w:val="20"/>
                <w:rPrChange w:id="60" w:author="Author">
                  <w:rPr>
                    <w:del w:id="61" w:author="Author"/>
                    <w:rFonts w:ascii="Times New Roman" w:hAnsi="Times New Roman" w:cs="Times New Roman"/>
                    <w:sz w:val="20"/>
                    <w:szCs w:val="20"/>
                    <w:lang w:val="pt-PT"/>
                  </w:rPr>
                </w:rPrChange>
              </w:rPr>
            </w:pPr>
            <w:del w:id="62" w:author="Author">
              <w:r w:rsidRPr="00CC1481" w:rsidDel="00AB0C29">
                <w:rPr>
                  <w:rFonts w:ascii="Times New Roman" w:hAnsi="Times New Roman" w:cs="Times New Roman"/>
                  <w:sz w:val="20"/>
                  <w:szCs w:val="20"/>
                  <w:rPrChange w:id="63" w:author="Author">
                    <w:rPr>
                      <w:rFonts w:ascii="Times New Roman" w:hAnsi="Times New Roman" w:cs="Times New Roman"/>
                      <w:sz w:val="20"/>
                      <w:szCs w:val="20"/>
                      <w:lang w:val="pt-PT"/>
                    </w:rPr>
                  </w:rPrChange>
                </w:rPr>
                <w:delText>R0</w:delText>
              </w:r>
              <w:r w:rsidRPr="00CC1481" w:rsidDel="00F62A30">
                <w:rPr>
                  <w:rFonts w:ascii="Times New Roman" w:hAnsi="Times New Roman" w:cs="Times New Roman"/>
                  <w:sz w:val="20"/>
                  <w:szCs w:val="20"/>
                  <w:rPrChange w:id="64" w:author="Author">
                    <w:rPr>
                      <w:rFonts w:ascii="Times New Roman" w:hAnsi="Times New Roman" w:cs="Times New Roman"/>
                      <w:sz w:val="20"/>
                      <w:szCs w:val="20"/>
                      <w:lang w:val="pt-PT"/>
                    </w:rPr>
                  </w:rPrChange>
                </w:rPr>
                <w:delText>22</w:delText>
              </w:r>
              <w:r w:rsidRPr="00CC1481" w:rsidDel="00AB0C29">
                <w:rPr>
                  <w:rFonts w:ascii="Times New Roman" w:hAnsi="Times New Roman" w:cs="Times New Roman"/>
                  <w:sz w:val="20"/>
                  <w:szCs w:val="20"/>
                  <w:rPrChange w:id="65" w:author="Author">
                    <w:rPr>
                      <w:rFonts w:ascii="Times New Roman" w:hAnsi="Times New Roman" w:cs="Times New Roman"/>
                      <w:sz w:val="20"/>
                      <w:szCs w:val="20"/>
                      <w:lang w:val="pt-PT"/>
                    </w:rPr>
                  </w:rPrChange>
                </w:rPr>
                <w:delText>0/</w:delText>
              </w:r>
            </w:del>
            <w:r w:rsidR="00144E44" w:rsidRPr="00CC1481">
              <w:rPr>
                <w:rFonts w:ascii="Times New Roman" w:hAnsi="Times New Roman" w:cs="Times New Roman"/>
                <w:sz w:val="20"/>
                <w:szCs w:val="20"/>
                <w:rPrChange w:id="66" w:author="Author">
                  <w:rPr>
                    <w:rFonts w:ascii="Times New Roman" w:hAnsi="Times New Roman" w:cs="Times New Roman"/>
                    <w:sz w:val="20"/>
                    <w:szCs w:val="20"/>
                    <w:lang w:val="pt-PT"/>
                  </w:rPr>
                </w:rPrChange>
              </w:rPr>
              <w:t>C0050</w:t>
            </w:r>
            <w:r w:rsidR="001D108E" w:rsidRPr="00CC1481">
              <w:rPr>
                <w:rFonts w:ascii="Times New Roman" w:hAnsi="Times New Roman" w:cs="Times New Roman"/>
                <w:sz w:val="20"/>
                <w:szCs w:val="20"/>
                <w:rPrChange w:id="67" w:author="Author">
                  <w:rPr>
                    <w:rFonts w:ascii="Times New Roman" w:hAnsi="Times New Roman" w:cs="Times New Roman"/>
                    <w:sz w:val="20"/>
                    <w:szCs w:val="20"/>
                    <w:lang w:val="pt-PT"/>
                  </w:rPr>
                </w:rPrChange>
              </w:rPr>
              <w:t xml:space="preserve">, </w:t>
            </w:r>
          </w:p>
          <w:p w:rsidR="00144E44" w:rsidRPr="00CC1481" w:rsidRDefault="00144E44" w:rsidP="00144E44">
            <w:pPr>
              <w:rPr>
                <w:rFonts w:ascii="Times New Roman" w:hAnsi="Times New Roman" w:cs="Times New Roman"/>
                <w:sz w:val="20"/>
                <w:szCs w:val="20"/>
                <w:rPrChange w:id="68" w:author="Author">
                  <w:rPr>
                    <w:rFonts w:ascii="Times New Roman" w:hAnsi="Times New Roman" w:cs="Times New Roman"/>
                    <w:sz w:val="20"/>
                    <w:szCs w:val="20"/>
                    <w:lang w:val="pt-PT"/>
                  </w:rPr>
                </w:rPrChange>
              </w:rPr>
            </w:pPr>
            <w:r w:rsidRPr="00CC1481">
              <w:rPr>
                <w:rFonts w:ascii="Times New Roman" w:hAnsi="Times New Roman" w:cs="Times New Roman"/>
                <w:sz w:val="20"/>
                <w:szCs w:val="20"/>
                <w:rPrChange w:id="69" w:author="Author">
                  <w:rPr>
                    <w:rFonts w:ascii="Times New Roman" w:hAnsi="Times New Roman" w:cs="Times New Roman"/>
                    <w:sz w:val="20"/>
                    <w:szCs w:val="20"/>
                    <w:lang w:val="pt-PT"/>
                  </w:rPr>
                </w:rPrChange>
              </w:rPr>
              <w:t>C0070</w:t>
            </w:r>
            <w:r w:rsidR="001D108E" w:rsidRPr="00CC1481">
              <w:rPr>
                <w:rFonts w:ascii="Times New Roman" w:hAnsi="Times New Roman" w:cs="Times New Roman"/>
                <w:sz w:val="20"/>
                <w:szCs w:val="20"/>
                <w:rPrChange w:id="70" w:author="Author">
                  <w:rPr>
                    <w:rFonts w:ascii="Times New Roman" w:hAnsi="Times New Roman" w:cs="Times New Roman"/>
                    <w:sz w:val="20"/>
                    <w:szCs w:val="20"/>
                    <w:lang w:val="pt-PT"/>
                  </w:rPr>
                </w:rPrChange>
              </w:rPr>
              <w:t xml:space="preserve">, </w:t>
            </w:r>
            <w:r w:rsidRPr="00CC1481">
              <w:rPr>
                <w:rFonts w:ascii="Times New Roman" w:hAnsi="Times New Roman" w:cs="Times New Roman"/>
                <w:sz w:val="20"/>
                <w:szCs w:val="20"/>
                <w:rPrChange w:id="71" w:author="Author">
                  <w:rPr>
                    <w:rFonts w:ascii="Times New Roman" w:hAnsi="Times New Roman" w:cs="Times New Roman"/>
                    <w:sz w:val="20"/>
                    <w:szCs w:val="20"/>
                    <w:lang w:val="pt-PT"/>
                  </w:rPr>
                </w:rPrChange>
              </w:rPr>
              <w:t>C0090,</w:t>
            </w:r>
            <w:r w:rsidR="001D108E" w:rsidRPr="00CC1481">
              <w:rPr>
                <w:rFonts w:ascii="Times New Roman" w:hAnsi="Times New Roman" w:cs="Times New Roman"/>
                <w:sz w:val="20"/>
                <w:szCs w:val="20"/>
                <w:rPrChange w:id="72" w:author="Author">
                  <w:rPr>
                    <w:rFonts w:ascii="Times New Roman" w:hAnsi="Times New Roman" w:cs="Times New Roman"/>
                    <w:sz w:val="20"/>
                    <w:szCs w:val="20"/>
                    <w:lang w:val="pt-PT"/>
                  </w:rPr>
                </w:rPrChange>
              </w:rPr>
              <w:t xml:space="preserve"> </w:t>
            </w:r>
            <w:r w:rsidRPr="00CC1481">
              <w:rPr>
                <w:rFonts w:ascii="Times New Roman" w:hAnsi="Times New Roman" w:cs="Times New Roman"/>
                <w:sz w:val="20"/>
                <w:szCs w:val="20"/>
                <w:rPrChange w:id="73" w:author="Author">
                  <w:rPr>
                    <w:rFonts w:ascii="Times New Roman" w:hAnsi="Times New Roman" w:cs="Times New Roman"/>
                    <w:sz w:val="20"/>
                    <w:szCs w:val="20"/>
                    <w:lang w:val="pt-PT"/>
                  </w:rPr>
                </w:rPrChange>
              </w:rPr>
              <w:t>C0110</w:t>
            </w:r>
            <w:r w:rsidR="001D108E" w:rsidRPr="00CC1481">
              <w:rPr>
                <w:rFonts w:ascii="Times New Roman" w:hAnsi="Times New Roman" w:cs="Times New Roman"/>
                <w:sz w:val="20"/>
                <w:szCs w:val="20"/>
                <w:rPrChange w:id="74" w:author="Author">
                  <w:rPr>
                    <w:rFonts w:ascii="Times New Roman" w:hAnsi="Times New Roman" w:cs="Times New Roman"/>
                    <w:sz w:val="20"/>
                    <w:szCs w:val="20"/>
                    <w:lang w:val="pt-PT"/>
                  </w:rPr>
                </w:rPrChange>
              </w:rPr>
              <w:t xml:space="preserve">, </w:t>
            </w:r>
            <w:r w:rsidRPr="00CC1481">
              <w:rPr>
                <w:rFonts w:ascii="Times New Roman" w:hAnsi="Times New Roman" w:cs="Times New Roman"/>
                <w:sz w:val="20"/>
                <w:szCs w:val="20"/>
                <w:rPrChange w:id="75" w:author="Author">
                  <w:rPr>
                    <w:rFonts w:ascii="Times New Roman" w:hAnsi="Times New Roman" w:cs="Times New Roman"/>
                    <w:sz w:val="20"/>
                    <w:szCs w:val="20"/>
                    <w:lang w:val="pt-PT"/>
                  </w:rPr>
                </w:rPrChange>
              </w:rPr>
              <w:t>C0130,</w:t>
            </w:r>
            <w:r w:rsidR="001D108E" w:rsidRPr="00CC1481">
              <w:rPr>
                <w:rFonts w:ascii="Times New Roman" w:hAnsi="Times New Roman" w:cs="Times New Roman"/>
                <w:sz w:val="20"/>
                <w:szCs w:val="20"/>
                <w:rPrChange w:id="76" w:author="Author">
                  <w:rPr>
                    <w:rFonts w:ascii="Times New Roman" w:hAnsi="Times New Roman" w:cs="Times New Roman"/>
                    <w:sz w:val="20"/>
                    <w:szCs w:val="20"/>
                    <w:lang w:val="pt-PT"/>
                  </w:rPr>
                </w:rPrChange>
              </w:rPr>
              <w:t xml:space="preserve"> </w:t>
            </w:r>
            <w:r w:rsidRPr="00CC1481">
              <w:rPr>
                <w:rFonts w:ascii="Times New Roman" w:hAnsi="Times New Roman" w:cs="Times New Roman"/>
                <w:sz w:val="20"/>
                <w:szCs w:val="20"/>
                <w:rPrChange w:id="77" w:author="Author">
                  <w:rPr>
                    <w:rFonts w:ascii="Times New Roman" w:hAnsi="Times New Roman" w:cs="Times New Roman"/>
                    <w:sz w:val="20"/>
                    <w:szCs w:val="20"/>
                    <w:lang w:val="pt-PT"/>
                  </w:rPr>
                </w:rPrChange>
              </w:rPr>
              <w:t>C0150</w:t>
            </w:r>
            <w:r w:rsidR="001D108E" w:rsidRPr="00CC1481">
              <w:rPr>
                <w:rFonts w:ascii="Times New Roman" w:hAnsi="Times New Roman" w:cs="Times New Roman"/>
                <w:sz w:val="20"/>
                <w:szCs w:val="20"/>
                <w:rPrChange w:id="78" w:author="Author">
                  <w:rPr>
                    <w:rFonts w:ascii="Times New Roman" w:hAnsi="Times New Roman" w:cs="Times New Roman"/>
                    <w:sz w:val="20"/>
                    <w:szCs w:val="20"/>
                    <w:lang w:val="pt-PT"/>
                  </w:rPr>
                </w:rPrChange>
              </w:rPr>
              <w:t xml:space="preserve">, </w:t>
            </w:r>
            <w:r w:rsidRPr="00CC1481">
              <w:rPr>
                <w:rFonts w:ascii="Times New Roman" w:hAnsi="Times New Roman" w:cs="Times New Roman"/>
                <w:sz w:val="20"/>
                <w:szCs w:val="20"/>
                <w:rPrChange w:id="79" w:author="Author">
                  <w:rPr>
                    <w:rFonts w:ascii="Times New Roman" w:hAnsi="Times New Roman" w:cs="Times New Roman"/>
                    <w:sz w:val="20"/>
                    <w:szCs w:val="20"/>
                    <w:lang w:val="pt-PT"/>
                  </w:rPr>
                </w:rPrChange>
              </w:rPr>
              <w:t>C0170,</w:t>
            </w:r>
            <w:r w:rsidR="001D108E" w:rsidRPr="00CC1481">
              <w:rPr>
                <w:rFonts w:ascii="Times New Roman" w:hAnsi="Times New Roman" w:cs="Times New Roman"/>
                <w:sz w:val="20"/>
                <w:szCs w:val="20"/>
                <w:rPrChange w:id="80" w:author="Author">
                  <w:rPr>
                    <w:rFonts w:ascii="Times New Roman" w:hAnsi="Times New Roman" w:cs="Times New Roman"/>
                    <w:sz w:val="20"/>
                    <w:szCs w:val="20"/>
                    <w:lang w:val="pt-PT"/>
                  </w:rPr>
                </w:rPrChange>
              </w:rPr>
              <w:t xml:space="preserve"> </w:t>
            </w:r>
            <w:r w:rsidRPr="00CC1481">
              <w:rPr>
                <w:rFonts w:ascii="Times New Roman" w:hAnsi="Times New Roman" w:cs="Times New Roman"/>
                <w:sz w:val="20"/>
                <w:szCs w:val="20"/>
                <w:rPrChange w:id="81" w:author="Author">
                  <w:rPr>
                    <w:rFonts w:ascii="Times New Roman" w:hAnsi="Times New Roman" w:cs="Times New Roman"/>
                    <w:sz w:val="20"/>
                    <w:szCs w:val="20"/>
                    <w:lang w:val="pt-PT"/>
                  </w:rPr>
                </w:rPrChange>
              </w:rPr>
              <w:t>C0190</w:t>
            </w:r>
            <w:r w:rsidR="001D108E" w:rsidRPr="00CC1481">
              <w:rPr>
                <w:rFonts w:ascii="Times New Roman" w:hAnsi="Times New Roman" w:cs="Times New Roman"/>
                <w:sz w:val="20"/>
                <w:szCs w:val="20"/>
                <w:rPrChange w:id="82" w:author="Author">
                  <w:rPr>
                    <w:rFonts w:ascii="Times New Roman" w:hAnsi="Times New Roman" w:cs="Times New Roman"/>
                    <w:sz w:val="20"/>
                    <w:szCs w:val="20"/>
                    <w:lang w:val="pt-PT"/>
                  </w:rPr>
                </w:rPrChange>
              </w:rPr>
              <w:t xml:space="preserve">, </w:t>
            </w:r>
            <w:r w:rsidRPr="00CC1481">
              <w:rPr>
                <w:rFonts w:ascii="Times New Roman" w:hAnsi="Times New Roman" w:cs="Times New Roman"/>
                <w:sz w:val="20"/>
                <w:szCs w:val="20"/>
                <w:rPrChange w:id="83" w:author="Author">
                  <w:rPr>
                    <w:rFonts w:ascii="Times New Roman" w:hAnsi="Times New Roman" w:cs="Times New Roman"/>
                    <w:sz w:val="20"/>
                    <w:szCs w:val="20"/>
                    <w:lang w:val="pt-PT"/>
                  </w:rPr>
                </w:rPrChange>
              </w:rPr>
              <w:t>C0210,</w:t>
            </w:r>
          </w:p>
          <w:p w:rsidR="00144E44" w:rsidRPr="00CC1481" w:rsidRDefault="00144E44" w:rsidP="00144E44">
            <w:pPr>
              <w:rPr>
                <w:rFonts w:ascii="Times New Roman" w:hAnsi="Times New Roman" w:cs="Times New Roman"/>
                <w:sz w:val="20"/>
                <w:szCs w:val="20"/>
                <w:rPrChange w:id="84" w:author="Author">
                  <w:rPr>
                    <w:rFonts w:ascii="Times New Roman" w:hAnsi="Times New Roman" w:cs="Times New Roman"/>
                    <w:sz w:val="20"/>
                    <w:szCs w:val="20"/>
                    <w:lang w:val="pt-PT"/>
                  </w:rPr>
                </w:rPrChange>
              </w:rPr>
            </w:pPr>
            <w:r w:rsidRPr="00CC1481">
              <w:rPr>
                <w:rFonts w:ascii="Times New Roman" w:hAnsi="Times New Roman" w:cs="Times New Roman"/>
                <w:sz w:val="20"/>
                <w:szCs w:val="20"/>
                <w:rPrChange w:id="85" w:author="Author">
                  <w:rPr>
                    <w:rFonts w:ascii="Times New Roman" w:hAnsi="Times New Roman" w:cs="Times New Roman"/>
                    <w:sz w:val="20"/>
                    <w:szCs w:val="20"/>
                    <w:lang w:val="pt-PT"/>
                  </w:rPr>
                </w:rPrChange>
              </w:rPr>
              <w:t>C0230</w:t>
            </w:r>
            <w:r w:rsidR="001D108E" w:rsidRPr="00CC1481">
              <w:rPr>
                <w:rFonts w:ascii="Times New Roman" w:hAnsi="Times New Roman" w:cs="Times New Roman"/>
                <w:sz w:val="20"/>
                <w:szCs w:val="20"/>
                <w:rPrChange w:id="86" w:author="Author">
                  <w:rPr>
                    <w:rFonts w:ascii="Times New Roman" w:hAnsi="Times New Roman" w:cs="Times New Roman"/>
                    <w:sz w:val="20"/>
                    <w:szCs w:val="20"/>
                    <w:lang w:val="pt-PT"/>
                  </w:rPr>
                </w:rPrChange>
              </w:rPr>
              <w:t xml:space="preserve">, </w:t>
            </w:r>
            <w:r w:rsidRPr="00CC1481">
              <w:rPr>
                <w:rFonts w:ascii="Times New Roman" w:hAnsi="Times New Roman" w:cs="Times New Roman"/>
                <w:sz w:val="20"/>
                <w:szCs w:val="20"/>
                <w:rPrChange w:id="87" w:author="Author">
                  <w:rPr>
                    <w:rFonts w:ascii="Times New Roman" w:hAnsi="Times New Roman" w:cs="Times New Roman"/>
                    <w:sz w:val="20"/>
                    <w:szCs w:val="20"/>
                    <w:lang w:val="pt-PT"/>
                  </w:rPr>
                </w:rPrChange>
              </w:rPr>
              <w:t>C0250,</w:t>
            </w:r>
          </w:p>
          <w:p w:rsidR="00011617" w:rsidRDefault="00144E44" w:rsidP="00144E44">
            <w:pPr>
              <w:rPr>
                <w:rFonts w:ascii="Times New Roman" w:hAnsi="Times New Roman" w:cs="Times New Roman"/>
                <w:sz w:val="20"/>
                <w:szCs w:val="20"/>
                <w:lang w:val="pt-PT"/>
              </w:rPr>
            </w:pPr>
            <w:r w:rsidRPr="00B257F8">
              <w:rPr>
                <w:rFonts w:ascii="Times New Roman" w:hAnsi="Times New Roman" w:cs="Times New Roman"/>
                <w:sz w:val="20"/>
                <w:szCs w:val="20"/>
                <w:lang w:val="pt-PT"/>
              </w:rPr>
              <w:t>C0270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C0290,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C0310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C0330</w:t>
            </w:r>
            <w:ins w:id="88" w:author="Author">
              <w:r w:rsidR="00AB0C29">
                <w:rPr>
                  <w:rFonts w:ascii="Times New Roman" w:hAnsi="Times New Roman" w:cs="Times New Roman"/>
                  <w:sz w:val="20"/>
                  <w:szCs w:val="20"/>
                  <w:lang w:val="pt-PT"/>
                </w:rPr>
                <w:t>/ R0300</w:t>
              </w:r>
            </w:ins>
          </w:p>
          <w:p w:rsidR="00144E44" w:rsidRPr="00DC6E53" w:rsidRDefault="00011617" w:rsidP="00144E44">
            <w:pPr>
              <w:rPr>
                <w:rFonts w:ascii="Times New Roman" w:hAnsi="Times New Roman" w:cs="Times New Roman"/>
                <w:sz w:val="20"/>
                <w:szCs w:val="20"/>
              </w:rPr>
            </w:pPr>
            <w:r>
              <w:rPr>
                <w:rFonts w:ascii="Times New Roman" w:hAnsi="Times New Roman" w:cs="Times New Roman"/>
                <w:sz w:val="20"/>
                <w:szCs w:val="20"/>
                <w:lang w:val="pt-PT"/>
              </w:rPr>
              <w:t>(C22)</w:t>
            </w:r>
          </w:p>
          <w:p w:rsidR="00E01BCE" w:rsidRPr="00DC6E53" w:rsidRDefault="00E01BCE" w:rsidP="00144E44">
            <w:pPr>
              <w:rPr>
                <w:rFonts w:ascii="Times New Roman" w:hAnsi="Times New Roman" w:cs="Times New Roman"/>
                <w:sz w:val="20"/>
                <w:szCs w:val="20"/>
              </w:rPr>
            </w:pPr>
          </w:p>
        </w:tc>
        <w:tc>
          <w:tcPr>
            <w:tcW w:w="1417" w:type="dxa"/>
            <w:shd w:val="clear" w:color="auto" w:fill="auto"/>
          </w:tcPr>
          <w:p w:rsidR="00E01BCE" w:rsidRPr="00DC6E53" w:rsidRDefault="00E01BCE" w:rsidP="00384F07">
            <w:pPr>
              <w:rPr>
                <w:rFonts w:ascii="Times New Roman" w:hAnsi="Times New Roman" w:cs="Times New Roman"/>
                <w:sz w:val="20"/>
                <w:szCs w:val="20"/>
              </w:rPr>
            </w:pPr>
            <w:r w:rsidRPr="00DC6E53">
              <w:rPr>
                <w:rFonts w:ascii="Times New Roman" w:hAnsi="Times New Roman" w:cs="Times New Roman"/>
                <w:sz w:val="20"/>
                <w:szCs w:val="20"/>
              </w:rPr>
              <w:t>Number of claims AY/UWY  year N</w:t>
            </w:r>
            <w:r w:rsidR="00384F07" w:rsidRPr="00DC6E53">
              <w:rPr>
                <w:rFonts w:ascii="Times New Roman" w:hAnsi="Times New Roman" w:cs="Times New Roman"/>
                <w:sz w:val="20"/>
                <w:szCs w:val="20"/>
              </w:rPr>
              <w:t>:</w:t>
            </w:r>
            <w:r w:rsidRPr="00DC6E53">
              <w:rPr>
                <w:rFonts w:ascii="Times New Roman" w:hAnsi="Times New Roman" w:cs="Times New Roman"/>
                <w:sz w:val="20"/>
                <w:szCs w:val="20"/>
              </w:rPr>
              <w:t>N-14</w:t>
            </w:r>
            <w:r w:rsidR="00384F07" w:rsidRPr="00DC6E53">
              <w:rPr>
                <w:rFonts w:ascii="Times New Roman" w:hAnsi="Times New Roman" w:cs="Times New Roman"/>
                <w:sz w:val="20"/>
                <w:szCs w:val="20"/>
              </w:rPr>
              <w:t xml:space="preserve"> - Total</w:t>
            </w:r>
          </w:p>
        </w:tc>
        <w:tc>
          <w:tcPr>
            <w:tcW w:w="5590" w:type="dxa"/>
            <w:shd w:val="clear" w:color="auto" w:fill="auto"/>
          </w:tcPr>
          <w:p w:rsidR="00144E44" w:rsidRPr="00DC6E53" w:rsidRDefault="00384F07" w:rsidP="00144E44">
            <w:pPr>
              <w:rPr>
                <w:rFonts w:ascii="Times New Roman" w:hAnsi="Times New Roman" w:cs="Times New Roman"/>
                <w:sz w:val="20"/>
                <w:szCs w:val="20"/>
              </w:rPr>
            </w:pPr>
            <w:r w:rsidRPr="00DC6E53">
              <w:rPr>
                <w:rFonts w:ascii="Times New Roman" w:hAnsi="Times New Roman" w:cs="Times New Roman"/>
                <w:sz w:val="20"/>
                <w:szCs w:val="20"/>
              </w:rPr>
              <w:t xml:space="preserve">Total of the </w:t>
            </w:r>
            <w:ins w:id="89" w:author="Author">
              <w:r w:rsidR="009B4D06">
                <w:rPr>
                  <w:rFonts w:ascii="Times New Roman" w:hAnsi="Times New Roman" w:cs="Times New Roman"/>
                  <w:sz w:val="20"/>
                  <w:szCs w:val="20"/>
                </w:rPr>
                <w:t xml:space="preserve">accumulated and </w:t>
              </w:r>
            </w:ins>
            <w:r w:rsidRPr="00DC6E53">
              <w:rPr>
                <w:rFonts w:ascii="Times New Roman" w:hAnsi="Times New Roman" w:cs="Times New Roman"/>
                <w:sz w:val="20"/>
                <w:szCs w:val="20"/>
              </w:rPr>
              <w:t>aggregated number of claims for all brackets for each of the years N to N-14.</w:t>
            </w:r>
          </w:p>
          <w:p w:rsidR="00E01BCE" w:rsidRPr="00B257F8" w:rsidRDefault="00E01BCE" w:rsidP="00144E44">
            <w:pPr>
              <w:rPr>
                <w:rFonts w:ascii="Times New Roman" w:hAnsi="Times New Roman" w:cs="Times New Roman"/>
                <w:sz w:val="20"/>
                <w:szCs w:val="20"/>
              </w:rPr>
            </w:pPr>
          </w:p>
        </w:tc>
      </w:tr>
      <w:tr w:rsidR="00E01BCE" w:rsidRPr="00011617" w:rsidTr="00B257F8">
        <w:trPr>
          <w:trHeight w:val="1904"/>
        </w:trPr>
        <w:tc>
          <w:tcPr>
            <w:tcW w:w="2235" w:type="dxa"/>
            <w:shd w:val="clear" w:color="auto" w:fill="auto"/>
          </w:tcPr>
          <w:p w:rsidR="00144E44" w:rsidRPr="00CC1481" w:rsidDel="00AB0C29" w:rsidRDefault="00806A98" w:rsidP="00144E44">
            <w:pPr>
              <w:rPr>
                <w:del w:id="90" w:author="Author"/>
                <w:rFonts w:ascii="Times New Roman" w:hAnsi="Times New Roman" w:cs="Times New Roman"/>
                <w:sz w:val="20"/>
                <w:szCs w:val="20"/>
                <w:rPrChange w:id="91" w:author="Author">
                  <w:rPr>
                    <w:del w:id="92" w:author="Author"/>
                    <w:rFonts w:ascii="Times New Roman" w:hAnsi="Times New Roman" w:cs="Times New Roman"/>
                    <w:sz w:val="20"/>
                    <w:szCs w:val="20"/>
                    <w:lang w:val="pt-PT"/>
                  </w:rPr>
                </w:rPrChange>
              </w:rPr>
            </w:pPr>
            <w:del w:id="93" w:author="Author">
              <w:r w:rsidRPr="00CC1481" w:rsidDel="00AB0C29">
                <w:rPr>
                  <w:rFonts w:ascii="Times New Roman" w:hAnsi="Times New Roman" w:cs="Times New Roman"/>
                  <w:sz w:val="20"/>
                  <w:szCs w:val="20"/>
                  <w:rPrChange w:id="94" w:author="Author">
                    <w:rPr>
                      <w:rFonts w:ascii="Times New Roman" w:hAnsi="Times New Roman" w:cs="Times New Roman"/>
                      <w:sz w:val="20"/>
                      <w:szCs w:val="20"/>
                      <w:lang w:val="pt-PT"/>
                    </w:rPr>
                  </w:rPrChange>
                </w:rPr>
                <w:delText>R0</w:delText>
              </w:r>
              <w:r w:rsidRPr="00CC1481" w:rsidDel="00F62A30">
                <w:rPr>
                  <w:rFonts w:ascii="Times New Roman" w:hAnsi="Times New Roman" w:cs="Times New Roman"/>
                  <w:sz w:val="20"/>
                  <w:szCs w:val="20"/>
                  <w:rPrChange w:id="95" w:author="Author">
                    <w:rPr>
                      <w:rFonts w:ascii="Times New Roman" w:hAnsi="Times New Roman" w:cs="Times New Roman"/>
                      <w:sz w:val="20"/>
                      <w:szCs w:val="20"/>
                      <w:lang w:val="pt-PT"/>
                    </w:rPr>
                  </w:rPrChange>
                </w:rPr>
                <w:delText>22</w:delText>
              </w:r>
              <w:r w:rsidRPr="00CC1481" w:rsidDel="00AB0C29">
                <w:rPr>
                  <w:rFonts w:ascii="Times New Roman" w:hAnsi="Times New Roman" w:cs="Times New Roman"/>
                  <w:sz w:val="20"/>
                  <w:szCs w:val="20"/>
                  <w:rPrChange w:id="96" w:author="Author">
                    <w:rPr>
                      <w:rFonts w:ascii="Times New Roman" w:hAnsi="Times New Roman" w:cs="Times New Roman"/>
                      <w:sz w:val="20"/>
                      <w:szCs w:val="20"/>
                      <w:lang w:val="pt-PT"/>
                    </w:rPr>
                  </w:rPrChange>
                </w:rPr>
                <w:delText>0/</w:delText>
              </w:r>
            </w:del>
            <w:r w:rsidR="00144E44" w:rsidRPr="00CC1481">
              <w:rPr>
                <w:rFonts w:ascii="Times New Roman" w:hAnsi="Times New Roman" w:cs="Times New Roman"/>
                <w:sz w:val="20"/>
                <w:szCs w:val="20"/>
                <w:rPrChange w:id="97" w:author="Author">
                  <w:rPr>
                    <w:rFonts w:ascii="Times New Roman" w:hAnsi="Times New Roman" w:cs="Times New Roman"/>
                    <w:sz w:val="20"/>
                    <w:szCs w:val="20"/>
                    <w:lang w:val="pt-PT"/>
                  </w:rPr>
                </w:rPrChange>
              </w:rPr>
              <w:t>C0060</w:t>
            </w:r>
            <w:r w:rsidR="001D108E" w:rsidRPr="00CC1481">
              <w:rPr>
                <w:rFonts w:ascii="Times New Roman" w:hAnsi="Times New Roman" w:cs="Times New Roman"/>
                <w:sz w:val="20"/>
                <w:szCs w:val="20"/>
                <w:rPrChange w:id="98" w:author="Author">
                  <w:rPr>
                    <w:rFonts w:ascii="Times New Roman" w:hAnsi="Times New Roman" w:cs="Times New Roman"/>
                    <w:sz w:val="20"/>
                    <w:szCs w:val="20"/>
                    <w:lang w:val="pt-PT"/>
                  </w:rPr>
                </w:rPrChange>
              </w:rPr>
              <w:t>,</w:t>
            </w:r>
            <w:ins w:id="99" w:author="Author">
              <w:r w:rsidR="00AB0C29" w:rsidRPr="00CC1481">
                <w:rPr>
                  <w:rFonts w:ascii="Times New Roman" w:hAnsi="Times New Roman" w:cs="Times New Roman"/>
                  <w:sz w:val="20"/>
                  <w:szCs w:val="20"/>
                  <w:rPrChange w:id="100" w:author="Author">
                    <w:rPr>
                      <w:rFonts w:ascii="Times New Roman" w:hAnsi="Times New Roman" w:cs="Times New Roman"/>
                      <w:sz w:val="20"/>
                      <w:szCs w:val="20"/>
                      <w:lang w:val="pt-PT"/>
                    </w:rPr>
                  </w:rPrChange>
                </w:rPr>
                <w:t xml:space="preserve"> </w:t>
              </w:r>
            </w:ins>
          </w:p>
          <w:p w:rsidR="00806A98" w:rsidRPr="00CC1481" w:rsidRDefault="00144E44" w:rsidP="00144E44">
            <w:pPr>
              <w:rPr>
                <w:rFonts w:ascii="Times New Roman" w:hAnsi="Times New Roman" w:cs="Times New Roman"/>
                <w:sz w:val="20"/>
                <w:szCs w:val="20"/>
                <w:rPrChange w:id="101" w:author="Author">
                  <w:rPr>
                    <w:rFonts w:ascii="Times New Roman" w:hAnsi="Times New Roman" w:cs="Times New Roman"/>
                    <w:sz w:val="20"/>
                    <w:szCs w:val="20"/>
                    <w:lang w:val="pt-PT"/>
                  </w:rPr>
                </w:rPrChange>
              </w:rPr>
            </w:pPr>
            <w:r w:rsidRPr="00CC1481">
              <w:rPr>
                <w:rFonts w:ascii="Times New Roman" w:hAnsi="Times New Roman" w:cs="Times New Roman"/>
                <w:sz w:val="20"/>
                <w:szCs w:val="20"/>
                <w:rPrChange w:id="102" w:author="Author">
                  <w:rPr>
                    <w:rFonts w:ascii="Times New Roman" w:hAnsi="Times New Roman" w:cs="Times New Roman"/>
                    <w:sz w:val="20"/>
                    <w:szCs w:val="20"/>
                    <w:lang w:val="pt-PT"/>
                  </w:rPr>
                </w:rPrChange>
              </w:rPr>
              <w:t>C0080</w:t>
            </w:r>
            <w:r w:rsidR="001D108E" w:rsidRPr="00CC1481">
              <w:rPr>
                <w:rFonts w:ascii="Times New Roman" w:hAnsi="Times New Roman" w:cs="Times New Roman"/>
                <w:sz w:val="20"/>
                <w:szCs w:val="20"/>
                <w:rPrChange w:id="103" w:author="Author">
                  <w:rPr>
                    <w:rFonts w:ascii="Times New Roman" w:hAnsi="Times New Roman" w:cs="Times New Roman"/>
                    <w:sz w:val="20"/>
                    <w:szCs w:val="20"/>
                    <w:lang w:val="pt-PT"/>
                  </w:rPr>
                </w:rPrChange>
              </w:rPr>
              <w:t xml:space="preserve">, </w:t>
            </w:r>
            <w:r w:rsidRPr="00CC1481">
              <w:rPr>
                <w:rFonts w:ascii="Times New Roman" w:hAnsi="Times New Roman" w:cs="Times New Roman"/>
                <w:sz w:val="20"/>
                <w:szCs w:val="20"/>
                <w:rPrChange w:id="104" w:author="Author">
                  <w:rPr>
                    <w:rFonts w:ascii="Times New Roman" w:hAnsi="Times New Roman" w:cs="Times New Roman"/>
                    <w:sz w:val="20"/>
                    <w:szCs w:val="20"/>
                    <w:lang w:val="pt-PT"/>
                  </w:rPr>
                </w:rPrChange>
              </w:rPr>
              <w:t>C0100</w:t>
            </w:r>
            <w:r w:rsidR="001D108E" w:rsidRPr="00CC1481">
              <w:rPr>
                <w:rFonts w:ascii="Times New Roman" w:hAnsi="Times New Roman" w:cs="Times New Roman"/>
                <w:sz w:val="20"/>
                <w:szCs w:val="20"/>
                <w:rPrChange w:id="105" w:author="Author">
                  <w:rPr>
                    <w:rFonts w:ascii="Times New Roman" w:hAnsi="Times New Roman" w:cs="Times New Roman"/>
                    <w:sz w:val="20"/>
                    <w:szCs w:val="20"/>
                    <w:lang w:val="pt-PT"/>
                  </w:rPr>
                </w:rPrChange>
              </w:rPr>
              <w:t xml:space="preserve">, </w:t>
            </w:r>
          </w:p>
          <w:p w:rsidR="00806A98" w:rsidRPr="00CC1481" w:rsidDel="00AB0C29" w:rsidRDefault="00144E44" w:rsidP="00144E44">
            <w:pPr>
              <w:rPr>
                <w:del w:id="106" w:author="Author"/>
                <w:rFonts w:ascii="Times New Roman" w:hAnsi="Times New Roman" w:cs="Times New Roman"/>
                <w:sz w:val="20"/>
                <w:szCs w:val="20"/>
                <w:rPrChange w:id="107" w:author="Author">
                  <w:rPr>
                    <w:del w:id="108" w:author="Author"/>
                    <w:rFonts w:ascii="Times New Roman" w:hAnsi="Times New Roman" w:cs="Times New Roman"/>
                    <w:sz w:val="20"/>
                    <w:szCs w:val="20"/>
                    <w:lang w:val="pt-PT"/>
                  </w:rPr>
                </w:rPrChange>
              </w:rPr>
            </w:pPr>
            <w:r w:rsidRPr="00CC1481">
              <w:rPr>
                <w:rFonts w:ascii="Times New Roman" w:hAnsi="Times New Roman" w:cs="Times New Roman"/>
                <w:sz w:val="20"/>
                <w:szCs w:val="20"/>
                <w:rPrChange w:id="109" w:author="Author">
                  <w:rPr>
                    <w:rFonts w:ascii="Times New Roman" w:hAnsi="Times New Roman" w:cs="Times New Roman"/>
                    <w:sz w:val="20"/>
                    <w:szCs w:val="20"/>
                    <w:lang w:val="pt-PT"/>
                  </w:rPr>
                </w:rPrChange>
              </w:rPr>
              <w:t>C0120</w:t>
            </w:r>
            <w:r w:rsidR="001D108E" w:rsidRPr="00CC1481">
              <w:rPr>
                <w:rFonts w:ascii="Times New Roman" w:hAnsi="Times New Roman" w:cs="Times New Roman"/>
                <w:sz w:val="20"/>
                <w:szCs w:val="20"/>
                <w:rPrChange w:id="110" w:author="Author">
                  <w:rPr>
                    <w:rFonts w:ascii="Times New Roman" w:hAnsi="Times New Roman" w:cs="Times New Roman"/>
                    <w:sz w:val="20"/>
                    <w:szCs w:val="20"/>
                    <w:lang w:val="pt-PT"/>
                  </w:rPr>
                </w:rPrChange>
              </w:rPr>
              <w:t xml:space="preserve">, </w:t>
            </w:r>
            <w:r w:rsidRPr="00CC1481">
              <w:rPr>
                <w:rFonts w:ascii="Times New Roman" w:hAnsi="Times New Roman" w:cs="Times New Roman"/>
                <w:sz w:val="20"/>
                <w:szCs w:val="20"/>
                <w:rPrChange w:id="111" w:author="Author">
                  <w:rPr>
                    <w:rFonts w:ascii="Times New Roman" w:hAnsi="Times New Roman" w:cs="Times New Roman"/>
                    <w:sz w:val="20"/>
                    <w:szCs w:val="20"/>
                    <w:lang w:val="pt-PT"/>
                  </w:rPr>
                </w:rPrChange>
              </w:rPr>
              <w:t>C0140</w:t>
            </w:r>
            <w:r w:rsidR="001D108E" w:rsidRPr="00CC1481">
              <w:rPr>
                <w:rFonts w:ascii="Times New Roman" w:hAnsi="Times New Roman" w:cs="Times New Roman"/>
                <w:sz w:val="20"/>
                <w:szCs w:val="20"/>
                <w:rPrChange w:id="112" w:author="Author">
                  <w:rPr>
                    <w:rFonts w:ascii="Times New Roman" w:hAnsi="Times New Roman" w:cs="Times New Roman"/>
                    <w:sz w:val="20"/>
                    <w:szCs w:val="20"/>
                    <w:lang w:val="pt-PT"/>
                  </w:rPr>
                </w:rPrChange>
              </w:rPr>
              <w:t xml:space="preserve">, </w:t>
            </w:r>
          </w:p>
          <w:p w:rsidR="00144E44" w:rsidRPr="00CC1481" w:rsidDel="00AB0C29" w:rsidRDefault="00144E44" w:rsidP="00144E44">
            <w:pPr>
              <w:rPr>
                <w:del w:id="113" w:author="Author"/>
                <w:rFonts w:ascii="Times New Roman" w:hAnsi="Times New Roman" w:cs="Times New Roman"/>
                <w:sz w:val="20"/>
                <w:szCs w:val="20"/>
                <w:rPrChange w:id="114" w:author="Author">
                  <w:rPr>
                    <w:del w:id="115" w:author="Author"/>
                    <w:rFonts w:ascii="Times New Roman" w:hAnsi="Times New Roman" w:cs="Times New Roman"/>
                    <w:sz w:val="20"/>
                    <w:szCs w:val="20"/>
                    <w:lang w:val="pt-PT"/>
                  </w:rPr>
                </w:rPrChange>
              </w:rPr>
            </w:pPr>
            <w:r w:rsidRPr="00CC1481">
              <w:rPr>
                <w:rFonts w:ascii="Times New Roman" w:hAnsi="Times New Roman" w:cs="Times New Roman"/>
                <w:sz w:val="20"/>
                <w:szCs w:val="20"/>
                <w:rPrChange w:id="116" w:author="Author">
                  <w:rPr>
                    <w:rFonts w:ascii="Times New Roman" w:hAnsi="Times New Roman" w:cs="Times New Roman"/>
                    <w:sz w:val="20"/>
                    <w:szCs w:val="20"/>
                    <w:lang w:val="pt-PT"/>
                  </w:rPr>
                </w:rPrChange>
              </w:rPr>
              <w:t>C0160</w:t>
            </w:r>
            <w:r w:rsidR="001D108E" w:rsidRPr="00CC1481">
              <w:rPr>
                <w:rFonts w:ascii="Times New Roman" w:hAnsi="Times New Roman" w:cs="Times New Roman"/>
                <w:sz w:val="20"/>
                <w:szCs w:val="20"/>
                <w:rPrChange w:id="117" w:author="Author">
                  <w:rPr>
                    <w:rFonts w:ascii="Times New Roman" w:hAnsi="Times New Roman" w:cs="Times New Roman"/>
                    <w:sz w:val="20"/>
                    <w:szCs w:val="20"/>
                    <w:lang w:val="pt-PT"/>
                  </w:rPr>
                </w:rPrChange>
              </w:rPr>
              <w:t xml:space="preserve">, </w:t>
            </w:r>
            <w:r w:rsidRPr="00CC1481">
              <w:rPr>
                <w:rFonts w:ascii="Times New Roman" w:hAnsi="Times New Roman" w:cs="Times New Roman"/>
                <w:sz w:val="20"/>
                <w:szCs w:val="20"/>
                <w:rPrChange w:id="118" w:author="Author">
                  <w:rPr>
                    <w:rFonts w:ascii="Times New Roman" w:hAnsi="Times New Roman" w:cs="Times New Roman"/>
                    <w:sz w:val="20"/>
                    <w:szCs w:val="20"/>
                    <w:lang w:val="pt-PT"/>
                  </w:rPr>
                </w:rPrChange>
              </w:rPr>
              <w:t>C0180</w:t>
            </w:r>
            <w:r w:rsidR="001D108E" w:rsidRPr="00CC1481">
              <w:rPr>
                <w:rFonts w:ascii="Times New Roman" w:hAnsi="Times New Roman" w:cs="Times New Roman"/>
                <w:sz w:val="20"/>
                <w:szCs w:val="20"/>
                <w:rPrChange w:id="119" w:author="Author">
                  <w:rPr>
                    <w:rFonts w:ascii="Times New Roman" w:hAnsi="Times New Roman" w:cs="Times New Roman"/>
                    <w:sz w:val="20"/>
                    <w:szCs w:val="20"/>
                    <w:lang w:val="pt-PT"/>
                  </w:rPr>
                </w:rPrChange>
              </w:rPr>
              <w:t xml:space="preserve">, </w:t>
            </w:r>
            <w:r w:rsidRPr="00CC1481">
              <w:rPr>
                <w:rFonts w:ascii="Times New Roman" w:hAnsi="Times New Roman" w:cs="Times New Roman"/>
                <w:sz w:val="20"/>
                <w:szCs w:val="20"/>
                <w:rPrChange w:id="120" w:author="Author">
                  <w:rPr>
                    <w:rFonts w:ascii="Times New Roman" w:hAnsi="Times New Roman" w:cs="Times New Roman"/>
                    <w:sz w:val="20"/>
                    <w:szCs w:val="20"/>
                    <w:lang w:val="pt-PT"/>
                  </w:rPr>
                </w:rPrChange>
              </w:rPr>
              <w:t>C0200,</w:t>
            </w:r>
            <w:r w:rsidR="001D108E" w:rsidRPr="00CC1481">
              <w:rPr>
                <w:rFonts w:ascii="Times New Roman" w:hAnsi="Times New Roman" w:cs="Times New Roman"/>
                <w:sz w:val="20"/>
                <w:szCs w:val="20"/>
                <w:rPrChange w:id="121" w:author="Author">
                  <w:rPr>
                    <w:rFonts w:ascii="Times New Roman" w:hAnsi="Times New Roman" w:cs="Times New Roman"/>
                    <w:sz w:val="20"/>
                    <w:szCs w:val="20"/>
                    <w:lang w:val="pt-PT"/>
                  </w:rPr>
                </w:rPrChange>
              </w:rPr>
              <w:t xml:space="preserve"> </w:t>
            </w:r>
            <w:r w:rsidRPr="00CC1481">
              <w:rPr>
                <w:rFonts w:ascii="Times New Roman" w:hAnsi="Times New Roman" w:cs="Times New Roman"/>
                <w:sz w:val="20"/>
                <w:szCs w:val="20"/>
                <w:rPrChange w:id="122" w:author="Author">
                  <w:rPr>
                    <w:rFonts w:ascii="Times New Roman" w:hAnsi="Times New Roman" w:cs="Times New Roman"/>
                    <w:sz w:val="20"/>
                    <w:szCs w:val="20"/>
                    <w:lang w:val="pt-PT"/>
                  </w:rPr>
                </w:rPrChange>
              </w:rPr>
              <w:t>C022</w:t>
            </w:r>
            <w:r w:rsidR="00806A98" w:rsidRPr="00CC1481">
              <w:rPr>
                <w:rFonts w:ascii="Times New Roman" w:hAnsi="Times New Roman" w:cs="Times New Roman"/>
                <w:sz w:val="20"/>
                <w:szCs w:val="20"/>
                <w:rPrChange w:id="123" w:author="Author">
                  <w:rPr>
                    <w:rFonts w:ascii="Times New Roman" w:hAnsi="Times New Roman" w:cs="Times New Roman"/>
                    <w:sz w:val="20"/>
                    <w:szCs w:val="20"/>
                    <w:lang w:val="pt-PT"/>
                  </w:rPr>
                </w:rPrChange>
              </w:rPr>
              <w:t>0</w:t>
            </w:r>
            <w:r w:rsidR="001D108E" w:rsidRPr="00CC1481">
              <w:rPr>
                <w:rFonts w:ascii="Times New Roman" w:hAnsi="Times New Roman" w:cs="Times New Roman"/>
                <w:sz w:val="20"/>
                <w:szCs w:val="20"/>
                <w:rPrChange w:id="124" w:author="Author">
                  <w:rPr>
                    <w:rFonts w:ascii="Times New Roman" w:hAnsi="Times New Roman" w:cs="Times New Roman"/>
                    <w:sz w:val="20"/>
                    <w:szCs w:val="20"/>
                    <w:lang w:val="pt-PT"/>
                  </w:rPr>
                </w:rPrChange>
              </w:rPr>
              <w:t xml:space="preserve">, </w:t>
            </w:r>
            <w:r w:rsidRPr="00CC1481">
              <w:rPr>
                <w:rFonts w:ascii="Times New Roman" w:hAnsi="Times New Roman" w:cs="Times New Roman"/>
                <w:sz w:val="20"/>
                <w:szCs w:val="20"/>
                <w:rPrChange w:id="125" w:author="Author">
                  <w:rPr>
                    <w:rFonts w:ascii="Times New Roman" w:hAnsi="Times New Roman" w:cs="Times New Roman"/>
                    <w:sz w:val="20"/>
                    <w:szCs w:val="20"/>
                    <w:lang w:val="pt-PT"/>
                  </w:rPr>
                </w:rPrChange>
              </w:rPr>
              <w:t>C0240</w:t>
            </w:r>
            <w:r w:rsidR="001D108E" w:rsidRPr="00CC1481">
              <w:rPr>
                <w:rFonts w:ascii="Times New Roman" w:hAnsi="Times New Roman" w:cs="Times New Roman"/>
                <w:sz w:val="20"/>
                <w:szCs w:val="20"/>
                <w:rPrChange w:id="126" w:author="Author">
                  <w:rPr>
                    <w:rFonts w:ascii="Times New Roman" w:hAnsi="Times New Roman" w:cs="Times New Roman"/>
                    <w:sz w:val="20"/>
                    <w:szCs w:val="20"/>
                    <w:lang w:val="pt-PT"/>
                  </w:rPr>
                </w:rPrChange>
              </w:rPr>
              <w:t xml:space="preserve">, </w:t>
            </w:r>
            <w:r w:rsidRPr="00CC1481">
              <w:rPr>
                <w:rFonts w:ascii="Times New Roman" w:hAnsi="Times New Roman" w:cs="Times New Roman"/>
                <w:sz w:val="20"/>
                <w:szCs w:val="20"/>
                <w:rPrChange w:id="127" w:author="Author">
                  <w:rPr>
                    <w:rFonts w:ascii="Times New Roman" w:hAnsi="Times New Roman" w:cs="Times New Roman"/>
                    <w:sz w:val="20"/>
                    <w:szCs w:val="20"/>
                    <w:lang w:val="pt-PT"/>
                  </w:rPr>
                </w:rPrChange>
              </w:rPr>
              <w:t>C026</w:t>
            </w:r>
            <w:r w:rsidR="00806A98" w:rsidRPr="00CC1481">
              <w:rPr>
                <w:rFonts w:ascii="Times New Roman" w:hAnsi="Times New Roman" w:cs="Times New Roman"/>
                <w:sz w:val="20"/>
                <w:szCs w:val="20"/>
                <w:rPrChange w:id="128" w:author="Author">
                  <w:rPr>
                    <w:rFonts w:ascii="Times New Roman" w:hAnsi="Times New Roman" w:cs="Times New Roman"/>
                    <w:sz w:val="20"/>
                    <w:szCs w:val="20"/>
                    <w:lang w:val="pt-PT"/>
                  </w:rPr>
                </w:rPrChange>
              </w:rPr>
              <w:t>0</w:t>
            </w:r>
            <w:r w:rsidRPr="00CC1481">
              <w:rPr>
                <w:rFonts w:ascii="Times New Roman" w:hAnsi="Times New Roman" w:cs="Times New Roman"/>
                <w:sz w:val="20"/>
                <w:szCs w:val="20"/>
                <w:rPrChange w:id="129" w:author="Author">
                  <w:rPr>
                    <w:rFonts w:ascii="Times New Roman" w:hAnsi="Times New Roman" w:cs="Times New Roman"/>
                    <w:sz w:val="20"/>
                    <w:szCs w:val="20"/>
                    <w:lang w:val="pt-PT"/>
                  </w:rPr>
                </w:rPrChange>
              </w:rPr>
              <w:t>,</w:t>
            </w:r>
          </w:p>
          <w:p w:rsidR="00144E44" w:rsidRPr="00B257F8" w:rsidDel="00AB0C29" w:rsidRDefault="00AB0C29" w:rsidP="00144E44">
            <w:pPr>
              <w:rPr>
                <w:del w:id="130" w:author="Author"/>
                <w:rFonts w:ascii="Times New Roman" w:hAnsi="Times New Roman" w:cs="Times New Roman"/>
                <w:sz w:val="20"/>
                <w:szCs w:val="20"/>
                <w:lang w:val="pt-PT"/>
              </w:rPr>
            </w:pPr>
            <w:ins w:id="131" w:author="Author">
              <w:r w:rsidRPr="00CC1481">
                <w:rPr>
                  <w:rFonts w:ascii="Times New Roman" w:hAnsi="Times New Roman" w:cs="Times New Roman"/>
                  <w:sz w:val="20"/>
                  <w:szCs w:val="20"/>
                  <w:rPrChange w:id="132" w:author="Author">
                    <w:rPr>
                      <w:rFonts w:ascii="Times New Roman" w:hAnsi="Times New Roman" w:cs="Times New Roman"/>
                      <w:sz w:val="20"/>
                      <w:szCs w:val="20"/>
                      <w:lang w:val="pt-PT"/>
                    </w:rPr>
                  </w:rPrChange>
                </w:rPr>
                <w:t xml:space="preserve"> </w:t>
              </w:r>
            </w:ins>
            <w:r w:rsidR="00144E44" w:rsidRPr="00B257F8">
              <w:rPr>
                <w:rFonts w:ascii="Times New Roman" w:hAnsi="Times New Roman" w:cs="Times New Roman"/>
                <w:sz w:val="20"/>
                <w:szCs w:val="20"/>
                <w:lang w:val="pt-PT"/>
              </w:rPr>
              <w:t>C0280,</w:t>
            </w:r>
            <w:r w:rsidR="001D108E">
              <w:rPr>
                <w:rFonts w:ascii="Times New Roman" w:hAnsi="Times New Roman" w:cs="Times New Roman"/>
                <w:sz w:val="20"/>
                <w:szCs w:val="20"/>
                <w:lang w:val="pt-PT"/>
              </w:rPr>
              <w:t xml:space="preserve"> </w:t>
            </w:r>
            <w:r w:rsidR="00144E44" w:rsidRPr="00B257F8">
              <w:rPr>
                <w:rFonts w:ascii="Times New Roman" w:hAnsi="Times New Roman" w:cs="Times New Roman"/>
                <w:sz w:val="20"/>
                <w:szCs w:val="20"/>
                <w:lang w:val="pt-PT"/>
              </w:rPr>
              <w:t>C0300,</w:t>
            </w:r>
            <w:ins w:id="133" w:author="Author">
              <w:r>
                <w:rPr>
                  <w:rFonts w:ascii="Times New Roman" w:hAnsi="Times New Roman" w:cs="Times New Roman"/>
                  <w:sz w:val="20"/>
                  <w:szCs w:val="20"/>
                  <w:lang w:val="pt-PT"/>
                </w:rPr>
                <w:t xml:space="preserve"> </w:t>
              </w:r>
            </w:ins>
          </w:p>
          <w:p w:rsidR="00011617" w:rsidRDefault="00144E44" w:rsidP="00144E44">
            <w:pPr>
              <w:rPr>
                <w:rFonts w:ascii="Times New Roman" w:hAnsi="Times New Roman" w:cs="Times New Roman"/>
                <w:sz w:val="20"/>
                <w:szCs w:val="20"/>
                <w:lang w:val="pt-PT"/>
              </w:rPr>
            </w:pPr>
            <w:r w:rsidRPr="00B257F8">
              <w:rPr>
                <w:rFonts w:ascii="Times New Roman" w:hAnsi="Times New Roman" w:cs="Times New Roman"/>
                <w:sz w:val="20"/>
                <w:szCs w:val="20"/>
                <w:lang w:val="pt-PT"/>
              </w:rPr>
              <w:t>C0320,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C0340</w:t>
            </w:r>
            <w:ins w:id="134" w:author="Author">
              <w:r w:rsidR="00AB0C29">
                <w:rPr>
                  <w:rFonts w:ascii="Times New Roman" w:hAnsi="Times New Roman" w:cs="Times New Roman"/>
                  <w:sz w:val="20"/>
                  <w:szCs w:val="20"/>
                  <w:lang w:val="pt-PT"/>
                </w:rPr>
                <w:t xml:space="preserve"> /R0300</w:t>
              </w:r>
            </w:ins>
          </w:p>
          <w:p w:rsidR="00144E44" w:rsidRPr="00B257F8" w:rsidRDefault="00011617" w:rsidP="00144E44">
            <w:pPr>
              <w:rPr>
                <w:rFonts w:ascii="Times New Roman" w:hAnsi="Times New Roman" w:cs="Times New Roman"/>
                <w:sz w:val="20"/>
                <w:szCs w:val="20"/>
                <w:lang w:val="pt-PT"/>
              </w:rPr>
            </w:pPr>
            <w:r>
              <w:rPr>
                <w:rFonts w:ascii="Times New Roman" w:hAnsi="Times New Roman" w:cs="Times New Roman"/>
                <w:sz w:val="20"/>
                <w:szCs w:val="20"/>
                <w:lang w:val="pt-PT"/>
              </w:rPr>
              <w:t>(D22)</w:t>
            </w:r>
          </w:p>
          <w:p w:rsidR="00E01BCE" w:rsidRPr="00B257F8" w:rsidRDefault="00E01BCE" w:rsidP="00806A98">
            <w:pPr>
              <w:rPr>
                <w:rFonts w:ascii="Times New Roman" w:hAnsi="Times New Roman" w:cs="Times New Roman"/>
                <w:sz w:val="20"/>
                <w:szCs w:val="20"/>
                <w:lang w:val="pt-PT"/>
              </w:rPr>
            </w:pPr>
          </w:p>
        </w:tc>
        <w:tc>
          <w:tcPr>
            <w:tcW w:w="1417" w:type="dxa"/>
            <w:shd w:val="clear" w:color="auto" w:fill="auto"/>
          </w:tcPr>
          <w:p w:rsidR="00384F07" w:rsidRPr="00DC6E53" w:rsidRDefault="00E01BCE" w:rsidP="00384F07">
            <w:pPr>
              <w:rPr>
                <w:rFonts w:ascii="Times New Roman" w:hAnsi="Times New Roman" w:cs="Times New Roman"/>
                <w:sz w:val="20"/>
                <w:szCs w:val="20"/>
              </w:rPr>
            </w:pPr>
            <w:r w:rsidRPr="00DC6E53">
              <w:rPr>
                <w:rFonts w:ascii="Times New Roman" w:hAnsi="Times New Roman" w:cs="Times New Roman"/>
                <w:sz w:val="20"/>
                <w:szCs w:val="20"/>
              </w:rPr>
              <w:t>Total claims incurred AY/UWY</w:t>
            </w:r>
            <w:r w:rsidR="00384F07" w:rsidRPr="00DC6E53">
              <w:rPr>
                <w:rFonts w:ascii="Times New Roman" w:hAnsi="Times New Roman" w:cs="Times New Roman"/>
                <w:sz w:val="20"/>
                <w:szCs w:val="20"/>
              </w:rPr>
              <w:t xml:space="preserve"> </w:t>
            </w:r>
          </w:p>
          <w:p w:rsidR="00E01BCE" w:rsidRPr="00DC6E53" w:rsidRDefault="00E01BCE" w:rsidP="00384F07">
            <w:pPr>
              <w:rPr>
                <w:rFonts w:ascii="Times New Roman" w:hAnsi="Times New Roman" w:cs="Times New Roman"/>
                <w:sz w:val="20"/>
                <w:szCs w:val="20"/>
              </w:rPr>
            </w:pPr>
            <w:r w:rsidRPr="00DC6E53">
              <w:rPr>
                <w:rFonts w:ascii="Times New Roman" w:hAnsi="Times New Roman" w:cs="Times New Roman"/>
                <w:sz w:val="20"/>
                <w:szCs w:val="20"/>
              </w:rPr>
              <w:t>year N</w:t>
            </w:r>
            <w:r w:rsidR="00384F07" w:rsidRPr="00DC6E53">
              <w:rPr>
                <w:rFonts w:ascii="Times New Roman" w:hAnsi="Times New Roman" w:cs="Times New Roman"/>
                <w:sz w:val="20"/>
                <w:szCs w:val="20"/>
              </w:rPr>
              <w:t>:</w:t>
            </w:r>
            <w:r w:rsidRPr="00DC6E53">
              <w:rPr>
                <w:rFonts w:ascii="Times New Roman" w:hAnsi="Times New Roman" w:cs="Times New Roman"/>
                <w:sz w:val="20"/>
                <w:szCs w:val="20"/>
              </w:rPr>
              <w:t>N-14</w:t>
            </w:r>
            <w:r w:rsidR="00384F07" w:rsidRPr="00DC6E53">
              <w:rPr>
                <w:rFonts w:ascii="Times New Roman" w:hAnsi="Times New Roman" w:cs="Times New Roman"/>
                <w:sz w:val="20"/>
                <w:szCs w:val="20"/>
              </w:rPr>
              <w:t xml:space="preserve"> - Total</w:t>
            </w:r>
          </w:p>
        </w:tc>
        <w:tc>
          <w:tcPr>
            <w:tcW w:w="5590" w:type="dxa"/>
            <w:shd w:val="clear" w:color="auto" w:fill="auto"/>
            <w:noWrap/>
          </w:tcPr>
          <w:p w:rsidR="00144E44" w:rsidRPr="00DC6E53" w:rsidRDefault="00384F07" w:rsidP="00144E44">
            <w:pPr>
              <w:rPr>
                <w:rFonts w:ascii="Times New Roman" w:hAnsi="Times New Roman" w:cs="Times New Roman"/>
                <w:sz w:val="20"/>
                <w:szCs w:val="20"/>
              </w:rPr>
            </w:pPr>
            <w:r w:rsidRPr="00DC6E53">
              <w:rPr>
                <w:rFonts w:ascii="Times New Roman" w:hAnsi="Times New Roman" w:cs="Times New Roman"/>
                <w:sz w:val="20"/>
                <w:szCs w:val="20"/>
              </w:rPr>
              <w:t xml:space="preserve">Total of the </w:t>
            </w:r>
            <w:proofErr w:type="gramStart"/>
            <w:ins w:id="135" w:author="Author">
              <w:r w:rsidR="009B4D06">
                <w:rPr>
                  <w:rFonts w:ascii="Times New Roman" w:hAnsi="Times New Roman" w:cs="Times New Roman"/>
                  <w:sz w:val="20"/>
                  <w:szCs w:val="20"/>
                </w:rPr>
                <w:t>accumulated  and</w:t>
              </w:r>
              <w:proofErr w:type="gramEnd"/>
              <w:r w:rsidR="009B4D06">
                <w:rPr>
                  <w:rFonts w:ascii="Times New Roman" w:hAnsi="Times New Roman" w:cs="Times New Roman"/>
                  <w:sz w:val="20"/>
                  <w:szCs w:val="20"/>
                </w:rPr>
                <w:t xml:space="preserve"> </w:t>
              </w:r>
            </w:ins>
            <w:r w:rsidRPr="00DC6E53">
              <w:rPr>
                <w:rFonts w:ascii="Times New Roman" w:hAnsi="Times New Roman" w:cs="Times New Roman"/>
                <w:sz w:val="20"/>
                <w:szCs w:val="20"/>
              </w:rPr>
              <w:t>aggregated claims incurred for all brackets for each of the years N to N-14.</w:t>
            </w:r>
          </w:p>
          <w:p w:rsidR="00E01BCE" w:rsidRPr="00B257F8" w:rsidRDefault="00E01BCE" w:rsidP="00144E44">
            <w:pPr>
              <w:rPr>
                <w:rFonts w:ascii="Times New Roman" w:hAnsi="Times New Roman" w:cs="Times New Roman"/>
                <w:sz w:val="20"/>
                <w:szCs w:val="20"/>
              </w:rPr>
            </w:pPr>
          </w:p>
        </w:tc>
      </w:tr>
    </w:tbl>
    <w:p w:rsidR="00BB7862" w:rsidRPr="00B257F8" w:rsidRDefault="00BB7862">
      <w:pPr>
        <w:rPr>
          <w:rFonts w:ascii="Times New Roman" w:hAnsi="Times New Roman" w:cs="Times New Roman"/>
          <w:sz w:val="20"/>
          <w:szCs w:val="20"/>
        </w:rPr>
      </w:pPr>
    </w:p>
    <w:sectPr w:rsidR="00BB7862" w:rsidRPr="00B257F8" w:rsidSect="0027479D">
      <w:pgSz w:w="11906" w:h="16838"/>
      <w:pgMar w:top="1135"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F76A9"/>
    <w:multiLevelType w:val="hybridMultilevel"/>
    <w:tmpl w:val="170C76C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21920FBC"/>
    <w:multiLevelType w:val="hybridMultilevel"/>
    <w:tmpl w:val="9B5A4B5E"/>
    <w:lvl w:ilvl="0" w:tplc="0809001B">
      <w:start w:val="1"/>
      <w:numFmt w:val="lowerRoman"/>
      <w:lvlText w:val="%1."/>
      <w:lvlJc w:val="right"/>
      <w:pPr>
        <w:ind w:left="2160" w:hanging="180"/>
      </w:pPr>
    </w:lvl>
    <w:lvl w:ilvl="1" w:tplc="040C0019">
      <w:start w:val="1"/>
      <w:numFmt w:val="lowerLetter"/>
      <w:lvlText w:val="%2."/>
      <w:lvlJc w:val="left"/>
      <w:pPr>
        <w:ind w:left="1440" w:hanging="360"/>
      </w:pPr>
    </w:lvl>
    <w:lvl w:ilvl="2" w:tplc="CAB043D2">
      <w:start w:val="1"/>
      <w:numFmt w:val="lowerRoman"/>
      <w:lvlText w:val="%3."/>
      <w:lvlJc w:val="right"/>
      <w:pPr>
        <w:ind w:left="2160" w:hanging="180"/>
      </w:pPr>
      <w:rPr>
        <w:i w:val="0"/>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82F3F82"/>
    <w:multiLevelType w:val="hybridMultilevel"/>
    <w:tmpl w:val="41048F6E"/>
    <w:lvl w:ilvl="0" w:tplc="AA0AC2A2">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D7E072D"/>
    <w:multiLevelType w:val="hybridMultilevel"/>
    <w:tmpl w:val="C7F6C9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23722"/>
    <w:rsid w:val="00011617"/>
    <w:rsid w:val="00066EF6"/>
    <w:rsid w:val="00072A8B"/>
    <w:rsid w:val="0009624D"/>
    <w:rsid w:val="00096560"/>
    <w:rsid w:val="000E7942"/>
    <w:rsid w:val="000F4BDD"/>
    <w:rsid w:val="00105986"/>
    <w:rsid w:val="00144E44"/>
    <w:rsid w:val="00163944"/>
    <w:rsid w:val="00173F9C"/>
    <w:rsid w:val="0019221B"/>
    <w:rsid w:val="001A7774"/>
    <w:rsid w:val="001D108E"/>
    <w:rsid w:val="001F1DFE"/>
    <w:rsid w:val="00226AD3"/>
    <w:rsid w:val="00241F83"/>
    <w:rsid w:val="0027042A"/>
    <w:rsid w:val="002739E4"/>
    <w:rsid w:val="0027479D"/>
    <w:rsid w:val="00286F3C"/>
    <w:rsid w:val="002B0887"/>
    <w:rsid w:val="002B5B06"/>
    <w:rsid w:val="002D07B8"/>
    <w:rsid w:val="00300533"/>
    <w:rsid w:val="00310B95"/>
    <w:rsid w:val="0031427E"/>
    <w:rsid w:val="00361101"/>
    <w:rsid w:val="00367604"/>
    <w:rsid w:val="00384F07"/>
    <w:rsid w:val="003F370B"/>
    <w:rsid w:val="003F77AF"/>
    <w:rsid w:val="003F78C5"/>
    <w:rsid w:val="004106E6"/>
    <w:rsid w:val="004251EA"/>
    <w:rsid w:val="00425838"/>
    <w:rsid w:val="00452A60"/>
    <w:rsid w:val="00465E85"/>
    <w:rsid w:val="00500505"/>
    <w:rsid w:val="00502F78"/>
    <w:rsid w:val="00521088"/>
    <w:rsid w:val="0055405C"/>
    <w:rsid w:val="005604FB"/>
    <w:rsid w:val="00560905"/>
    <w:rsid w:val="00590296"/>
    <w:rsid w:val="005B495A"/>
    <w:rsid w:val="005B6ABC"/>
    <w:rsid w:val="0060402A"/>
    <w:rsid w:val="00615D55"/>
    <w:rsid w:val="0067190B"/>
    <w:rsid w:val="0069094E"/>
    <w:rsid w:val="00695790"/>
    <w:rsid w:val="006A63E6"/>
    <w:rsid w:val="006F19FD"/>
    <w:rsid w:val="0073230E"/>
    <w:rsid w:val="0073347B"/>
    <w:rsid w:val="007405CD"/>
    <w:rsid w:val="007463B3"/>
    <w:rsid w:val="007568FB"/>
    <w:rsid w:val="007614BE"/>
    <w:rsid w:val="007906BD"/>
    <w:rsid w:val="007E5EC0"/>
    <w:rsid w:val="00806A98"/>
    <w:rsid w:val="00824B5B"/>
    <w:rsid w:val="008712A3"/>
    <w:rsid w:val="00880AD8"/>
    <w:rsid w:val="00880AF8"/>
    <w:rsid w:val="008A0653"/>
    <w:rsid w:val="008B0148"/>
    <w:rsid w:val="008B4A8E"/>
    <w:rsid w:val="008C285D"/>
    <w:rsid w:val="008D6320"/>
    <w:rsid w:val="008F3C64"/>
    <w:rsid w:val="0091435C"/>
    <w:rsid w:val="009350D6"/>
    <w:rsid w:val="00937064"/>
    <w:rsid w:val="00945BD1"/>
    <w:rsid w:val="009A78F1"/>
    <w:rsid w:val="009B4D06"/>
    <w:rsid w:val="009C3DB6"/>
    <w:rsid w:val="00A078A9"/>
    <w:rsid w:val="00A16F09"/>
    <w:rsid w:val="00A5603C"/>
    <w:rsid w:val="00A62560"/>
    <w:rsid w:val="00A636E2"/>
    <w:rsid w:val="00A81DA7"/>
    <w:rsid w:val="00A83138"/>
    <w:rsid w:val="00AA1E4D"/>
    <w:rsid w:val="00AB0C29"/>
    <w:rsid w:val="00AC2D1D"/>
    <w:rsid w:val="00AC40B6"/>
    <w:rsid w:val="00AC4C2C"/>
    <w:rsid w:val="00AC4FB3"/>
    <w:rsid w:val="00AD7B9B"/>
    <w:rsid w:val="00AE52E1"/>
    <w:rsid w:val="00AE5AA3"/>
    <w:rsid w:val="00B00C66"/>
    <w:rsid w:val="00B0534F"/>
    <w:rsid w:val="00B06870"/>
    <w:rsid w:val="00B10F34"/>
    <w:rsid w:val="00B257F8"/>
    <w:rsid w:val="00B4009E"/>
    <w:rsid w:val="00B6349C"/>
    <w:rsid w:val="00BB2724"/>
    <w:rsid w:val="00BB6E8A"/>
    <w:rsid w:val="00BB7862"/>
    <w:rsid w:val="00BE071B"/>
    <w:rsid w:val="00BF5574"/>
    <w:rsid w:val="00C23722"/>
    <w:rsid w:val="00C3123C"/>
    <w:rsid w:val="00C60779"/>
    <w:rsid w:val="00C9482A"/>
    <w:rsid w:val="00CB743B"/>
    <w:rsid w:val="00CC1481"/>
    <w:rsid w:val="00CC1651"/>
    <w:rsid w:val="00CF0B32"/>
    <w:rsid w:val="00D01C06"/>
    <w:rsid w:val="00D02E8C"/>
    <w:rsid w:val="00D03018"/>
    <w:rsid w:val="00D06D57"/>
    <w:rsid w:val="00D13993"/>
    <w:rsid w:val="00D16492"/>
    <w:rsid w:val="00D1652D"/>
    <w:rsid w:val="00D25614"/>
    <w:rsid w:val="00D45376"/>
    <w:rsid w:val="00D60AFA"/>
    <w:rsid w:val="00D81491"/>
    <w:rsid w:val="00D91B91"/>
    <w:rsid w:val="00DB79CB"/>
    <w:rsid w:val="00DC6E53"/>
    <w:rsid w:val="00DE3504"/>
    <w:rsid w:val="00E01BCE"/>
    <w:rsid w:val="00E108F4"/>
    <w:rsid w:val="00E14918"/>
    <w:rsid w:val="00E170C7"/>
    <w:rsid w:val="00E4144F"/>
    <w:rsid w:val="00E50B88"/>
    <w:rsid w:val="00E74F7C"/>
    <w:rsid w:val="00E76C56"/>
    <w:rsid w:val="00E944D1"/>
    <w:rsid w:val="00EA006B"/>
    <w:rsid w:val="00EA0FE1"/>
    <w:rsid w:val="00ED2354"/>
    <w:rsid w:val="00EE1381"/>
    <w:rsid w:val="00EF6EB7"/>
    <w:rsid w:val="00F10D5D"/>
    <w:rsid w:val="00F13CB7"/>
    <w:rsid w:val="00F33B58"/>
    <w:rsid w:val="00F3446A"/>
    <w:rsid w:val="00F36761"/>
    <w:rsid w:val="00F43188"/>
    <w:rsid w:val="00F55781"/>
    <w:rsid w:val="00F62A30"/>
    <w:rsid w:val="00F65ADE"/>
    <w:rsid w:val="00F67CF1"/>
    <w:rsid w:val="00FB5534"/>
    <w:rsid w:val="00FB70EB"/>
    <w:rsid w:val="00FD1253"/>
    <w:rsid w:val="00FE19A5"/>
    <w:rsid w:val="00FF3743"/>
    <w:rsid w:val="00FF58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unhideWhenUsed/>
    <w:rsid w:val="00AC40B6"/>
    <w:rPr>
      <w:sz w:val="16"/>
      <w:szCs w:val="16"/>
    </w:rPr>
  </w:style>
  <w:style w:type="paragraph" w:styleId="CommentText">
    <w:name w:val="annotation text"/>
    <w:basedOn w:val="Normal"/>
    <w:link w:val="CommentTextChar"/>
    <w:uiPriority w:val="99"/>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unhideWhenUsed/>
    <w:rsid w:val="00AC40B6"/>
    <w:rPr>
      <w:sz w:val="16"/>
      <w:szCs w:val="16"/>
    </w:rPr>
  </w:style>
  <w:style w:type="paragraph" w:styleId="CommentText">
    <w:name w:val="annotation text"/>
    <w:basedOn w:val="Normal"/>
    <w:link w:val="CommentTextChar"/>
    <w:uiPriority w:val="99"/>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769195">
      <w:bodyDiv w:val="1"/>
      <w:marLeft w:val="0"/>
      <w:marRight w:val="0"/>
      <w:marTop w:val="0"/>
      <w:marBottom w:val="0"/>
      <w:divBdr>
        <w:top w:val="none" w:sz="0" w:space="0" w:color="auto"/>
        <w:left w:val="none" w:sz="0" w:space="0" w:color="auto"/>
        <w:bottom w:val="none" w:sz="0" w:space="0" w:color="auto"/>
        <w:right w:val="none" w:sz="0" w:space="0" w:color="auto"/>
      </w:divBdr>
    </w:div>
    <w:div w:id="121242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1062</Words>
  <Characters>6057</Characters>
  <Application>Microsoft Office Word</Application>
  <DocSecurity>0</DocSecurity>
  <Lines>50</Lines>
  <Paragraphs>14</Paragraphs>
  <ScaleCrop>false</ScaleCrop>
  <Company/>
  <LinksUpToDate>false</LinksUpToDate>
  <CharactersWithSpaces>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2015-07-02T22:23:00Z</dcterms:created>
  <dcterms:modified xsi:type="dcterms:W3CDTF">2015-07-02T22:23:00Z</dcterms:modified>
</cp:coreProperties>
</file>